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0F7" w:rsidRDefault="000A5CB7" w:rsidP="00621DF7">
      <w:pPr>
        <w:pStyle w:val="Heading1"/>
        <w:spacing w:before="0" w:line="240" w:lineRule="auto"/>
        <w:jc w:val="center"/>
      </w:pPr>
      <w:r>
        <w:t xml:space="preserve">AZURE IOT on </w:t>
      </w:r>
      <w:r w:rsidR="00B36A4E">
        <w:t>CEC</w:t>
      </w:r>
      <w:r w:rsidR="00A02B4E">
        <w:t>1x</w:t>
      </w:r>
      <w:r w:rsidR="0082616F">
        <w:t xml:space="preserve">02 </w:t>
      </w:r>
      <w:r w:rsidR="00B36A4E">
        <w:t>Development Board</w:t>
      </w:r>
    </w:p>
    <w:p w:rsidR="008216CA" w:rsidRDefault="008216CA" w:rsidP="008216C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FF22B1" w:rsidTr="00FF22B1">
        <w:tc>
          <w:tcPr>
            <w:tcW w:w="3192" w:type="dxa"/>
          </w:tcPr>
          <w:p w:rsidR="00FF22B1" w:rsidRPr="00AF09AC" w:rsidRDefault="00FF22B1" w:rsidP="008216CA">
            <w:pPr>
              <w:rPr>
                <w:b/>
                <w:i/>
              </w:rPr>
            </w:pPr>
            <w:r w:rsidRPr="00AF09AC">
              <w:rPr>
                <w:b/>
                <w:i/>
              </w:rPr>
              <w:t>Platform</w:t>
            </w:r>
          </w:p>
        </w:tc>
        <w:tc>
          <w:tcPr>
            <w:tcW w:w="3192" w:type="dxa"/>
          </w:tcPr>
          <w:p w:rsidR="00FF22B1" w:rsidRPr="00AF09AC" w:rsidRDefault="00FF22B1" w:rsidP="008216CA">
            <w:pPr>
              <w:rPr>
                <w:b/>
                <w:i/>
              </w:rPr>
            </w:pPr>
            <w:r w:rsidRPr="00AF09AC">
              <w:rPr>
                <w:b/>
                <w:i/>
              </w:rPr>
              <w:t>Device</w:t>
            </w:r>
          </w:p>
        </w:tc>
        <w:tc>
          <w:tcPr>
            <w:tcW w:w="3192" w:type="dxa"/>
          </w:tcPr>
          <w:p w:rsidR="00FF22B1" w:rsidRPr="00AF09AC" w:rsidRDefault="00FF22B1" w:rsidP="008216CA">
            <w:pPr>
              <w:rPr>
                <w:b/>
                <w:i/>
              </w:rPr>
            </w:pPr>
            <w:r w:rsidRPr="00AF09AC">
              <w:rPr>
                <w:b/>
                <w:i/>
              </w:rPr>
              <w:t>Language</w:t>
            </w:r>
          </w:p>
        </w:tc>
      </w:tr>
      <w:tr w:rsidR="00FF22B1" w:rsidTr="00FF22B1">
        <w:tc>
          <w:tcPr>
            <w:tcW w:w="3192" w:type="dxa"/>
          </w:tcPr>
          <w:p w:rsidR="00FF22B1" w:rsidRDefault="00B36A4E" w:rsidP="008216CA">
            <w:r>
              <w:t>devBoard</w:t>
            </w:r>
            <w:r w:rsidR="00273666">
              <w:t>CEC1x</w:t>
            </w:r>
            <w:r w:rsidR="00FF22B1">
              <w:t>02</w:t>
            </w:r>
          </w:p>
        </w:tc>
        <w:tc>
          <w:tcPr>
            <w:tcW w:w="3192" w:type="dxa"/>
          </w:tcPr>
          <w:p w:rsidR="00FF22B1" w:rsidRDefault="00A02B4E" w:rsidP="008216CA">
            <w:r>
              <w:t>CEC1x</w:t>
            </w:r>
            <w:r w:rsidR="00FF22B1">
              <w:t>02</w:t>
            </w:r>
          </w:p>
        </w:tc>
        <w:tc>
          <w:tcPr>
            <w:tcW w:w="3192" w:type="dxa"/>
          </w:tcPr>
          <w:p w:rsidR="00FF22B1" w:rsidRDefault="00FF22B1" w:rsidP="008216CA">
            <w:r>
              <w:t>C</w:t>
            </w:r>
          </w:p>
        </w:tc>
      </w:tr>
    </w:tbl>
    <w:p w:rsidR="005F0657" w:rsidRDefault="004B4DC0" w:rsidP="009C5EC6">
      <w:pPr>
        <w:pStyle w:val="Heading1"/>
        <w:pBdr>
          <w:bottom w:val="single" w:sz="6" w:space="1" w:color="auto"/>
        </w:pBdr>
        <w:rPr>
          <w:noProof/>
        </w:rPr>
      </w:pPr>
      <w:r>
        <w:rPr>
          <w:noProof/>
        </w:rPr>
        <w:t xml:space="preserve">Run a simple C sample on Microchip </w:t>
      </w:r>
      <w:r w:rsidR="00B36A4E">
        <w:rPr>
          <w:noProof/>
        </w:rPr>
        <w:t>devBoard</w:t>
      </w:r>
      <w:r w:rsidR="00A02B4E">
        <w:rPr>
          <w:noProof/>
        </w:rPr>
        <w:t>1x</w:t>
      </w:r>
      <w:r>
        <w:rPr>
          <w:noProof/>
        </w:rPr>
        <w:t xml:space="preserve">02 </w:t>
      </w:r>
    </w:p>
    <w:p w:rsidR="009C5EC6" w:rsidRDefault="009C5EC6" w:rsidP="00573F66">
      <w:pPr>
        <w:spacing w:line="240" w:lineRule="auto"/>
      </w:pPr>
    </w:p>
    <w:p w:rsidR="00464E5F" w:rsidRDefault="00464E5F" w:rsidP="00464E5F">
      <w:pPr>
        <w:pStyle w:val="Heading2"/>
      </w:pPr>
      <w:r>
        <w:t>Table of Contents</w:t>
      </w:r>
    </w:p>
    <w:p w:rsidR="00464E5F" w:rsidRDefault="00464E5F" w:rsidP="00573F66">
      <w:pPr>
        <w:spacing w:line="240" w:lineRule="auto"/>
      </w:pPr>
    </w:p>
    <w:p w:rsidR="00464E5F" w:rsidRDefault="009113FE" w:rsidP="009113FE">
      <w:pPr>
        <w:pStyle w:val="ListParagraph"/>
        <w:numPr>
          <w:ilvl w:val="0"/>
          <w:numId w:val="6"/>
        </w:numPr>
        <w:spacing w:line="240" w:lineRule="auto"/>
      </w:pPr>
      <w:r>
        <w:t>Introduction</w:t>
      </w:r>
    </w:p>
    <w:p w:rsidR="009113FE" w:rsidRDefault="009113FE" w:rsidP="009113FE">
      <w:pPr>
        <w:pStyle w:val="ListParagraph"/>
        <w:numPr>
          <w:ilvl w:val="0"/>
          <w:numId w:val="6"/>
        </w:numPr>
        <w:spacing w:line="240" w:lineRule="auto"/>
      </w:pPr>
      <w:r>
        <w:t>Step 1: Prerequisites</w:t>
      </w:r>
    </w:p>
    <w:p w:rsidR="009113FE" w:rsidRDefault="009113FE" w:rsidP="009113FE">
      <w:pPr>
        <w:pStyle w:val="ListParagraph"/>
        <w:numPr>
          <w:ilvl w:val="0"/>
          <w:numId w:val="6"/>
        </w:numPr>
        <w:spacing w:line="240" w:lineRule="auto"/>
      </w:pPr>
      <w:r>
        <w:t>Step 2: Prepare your device</w:t>
      </w:r>
    </w:p>
    <w:p w:rsidR="009113FE" w:rsidRDefault="009113FE" w:rsidP="009113FE">
      <w:pPr>
        <w:pStyle w:val="ListParagraph"/>
        <w:numPr>
          <w:ilvl w:val="0"/>
          <w:numId w:val="6"/>
        </w:numPr>
        <w:spacing w:line="240" w:lineRule="auto"/>
      </w:pPr>
      <w:r>
        <w:t>Step 3: Build and run the Sample</w:t>
      </w:r>
    </w:p>
    <w:p w:rsidR="009113FE" w:rsidRDefault="009113FE" w:rsidP="009113FE">
      <w:pPr>
        <w:pStyle w:val="ListParagraph"/>
        <w:numPr>
          <w:ilvl w:val="0"/>
          <w:numId w:val="6"/>
        </w:numPr>
        <w:spacing w:line="240" w:lineRule="auto"/>
      </w:pPr>
      <w:r>
        <w:t>Next Steps</w:t>
      </w:r>
    </w:p>
    <w:p w:rsidR="005F0657" w:rsidRDefault="005F0657" w:rsidP="005D2338">
      <w:pPr>
        <w:spacing w:line="240" w:lineRule="auto"/>
      </w:pPr>
    </w:p>
    <w:p w:rsidR="00780E6F" w:rsidRDefault="00061C72" w:rsidP="00B01E7F">
      <w:pPr>
        <w:pStyle w:val="Heading2"/>
      </w:pPr>
      <w:r>
        <w:t>Introduction</w:t>
      </w:r>
    </w:p>
    <w:p w:rsidR="00C82C2F" w:rsidRDefault="00C82C2F" w:rsidP="00C82C2F"/>
    <w:p w:rsidR="00C82C2F" w:rsidRPr="00066475" w:rsidRDefault="00C82C2F" w:rsidP="00C82C2F">
      <w:pPr>
        <w:rPr>
          <w:b/>
        </w:rPr>
      </w:pPr>
      <w:r w:rsidRPr="00066475">
        <w:rPr>
          <w:b/>
        </w:rPr>
        <w:t>About this document</w:t>
      </w:r>
    </w:p>
    <w:p w:rsidR="0040050F" w:rsidRDefault="00B31772" w:rsidP="005D2338">
      <w:pPr>
        <w:spacing w:line="240" w:lineRule="auto"/>
      </w:pPr>
      <w:r>
        <w:t xml:space="preserve">This document describes how to connect Microchip </w:t>
      </w:r>
      <w:r w:rsidR="00B36A4E">
        <w:t>DevBoard</w:t>
      </w:r>
      <w:r w:rsidR="00A02B4E">
        <w:t>1x</w:t>
      </w:r>
      <w:r>
        <w:t xml:space="preserve">02 board along with </w:t>
      </w:r>
      <w:proofErr w:type="spellStart"/>
      <w:r>
        <w:t>Wifi</w:t>
      </w:r>
      <w:proofErr w:type="spellEnd"/>
      <w:r>
        <w:t xml:space="preserve"> Clicker Board (ATWINC1500) to Microsoft Azure IoT Hub, by using the X.509 based MQTT </w:t>
      </w:r>
      <w:r w:rsidR="00CF7220">
        <w:t xml:space="preserve">application </w:t>
      </w:r>
      <w:r>
        <w:t>sample</w:t>
      </w:r>
      <w:r w:rsidR="000423B6">
        <w:t>,</w:t>
      </w:r>
      <w:r>
        <w:t xml:space="preserve"> </w:t>
      </w:r>
      <w:r w:rsidR="00DA70EC">
        <w:t xml:space="preserve">using </w:t>
      </w:r>
      <w:r>
        <w:t xml:space="preserve">Azure </w:t>
      </w:r>
      <w:proofErr w:type="spellStart"/>
      <w:r>
        <w:t>IoT</w:t>
      </w:r>
      <w:proofErr w:type="spellEnd"/>
      <w:r>
        <w:t xml:space="preserve"> Device </w:t>
      </w:r>
      <w:proofErr w:type="spellStart"/>
      <w:r>
        <w:t>SDK.</w:t>
      </w:r>
      <w:r w:rsidR="00520FE5">
        <w:t>This</w:t>
      </w:r>
      <w:proofErr w:type="spellEnd"/>
      <w:r w:rsidR="00520FE5">
        <w:t xml:space="preserve"> multi-step process includes:</w:t>
      </w:r>
    </w:p>
    <w:p w:rsidR="00520FE5" w:rsidRDefault="00520FE5" w:rsidP="00DD0C9A">
      <w:pPr>
        <w:pStyle w:val="ListParagraph"/>
        <w:numPr>
          <w:ilvl w:val="0"/>
          <w:numId w:val="7"/>
        </w:numPr>
        <w:spacing w:line="240" w:lineRule="auto"/>
      </w:pPr>
      <w:r>
        <w:t>Configuring Azure IoT Hub</w:t>
      </w:r>
    </w:p>
    <w:p w:rsidR="00520FE5" w:rsidRDefault="00520FE5" w:rsidP="00DD0C9A">
      <w:pPr>
        <w:pStyle w:val="ListParagraph"/>
        <w:numPr>
          <w:ilvl w:val="0"/>
          <w:numId w:val="7"/>
        </w:numPr>
        <w:spacing w:line="240" w:lineRule="auto"/>
      </w:pPr>
      <w:r>
        <w:t xml:space="preserve">Registering </w:t>
      </w:r>
      <w:r w:rsidR="00B36A4E">
        <w:t>devBoard</w:t>
      </w:r>
      <w:r w:rsidR="00A02B4E">
        <w:t>1x</w:t>
      </w:r>
      <w:r>
        <w:t xml:space="preserve">02 to Azure </w:t>
      </w:r>
      <w:proofErr w:type="spellStart"/>
      <w:r>
        <w:t>IoT</w:t>
      </w:r>
      <w:proofErr w:type="spellEnd"/>
      <w:r>
        <w:t xml:space="preserve"> Hub</w:t>
      </w:r>
    </w:p>
    <w:p w:rsidR="00520FE5" w:rsidRDefault="00520FE5" w:rsidP="00DD0C9A">
      <w:pPr>
        <w:pStyle w:val="ListParagraph"/>
        <w:numPr>
          <w:ilvl w:val="0"/>
          <w:numId w:val="7"/>
        </w:numPr>
        <w:spacing w:line="240" w:lineRule="auto"/>
      </w:pPr>
      <w:r>
        <w:t xml:space="preserve">Build and deploy Azure </w:t>
      </w:r>
      <w:proofErr w:type="spellStart"/>
      <w:r>
        <w:t>IoT</w:t>
      </w:r>
      <w:proofErr w:type="spellEnd"/>
      <w:r>
        <w:t xml:space="preserve"> SDK on </w:t>
      </w:r>
      <w:r w:rsidR="00B36A4E">
        <w:t>devBoard</w:t>
      </w:r>
      <w:r w:rsidR="00A02B4E">
        <w:t>1x</w:t>
      </w:r>
      <w:r>
        <w:t>02</w:t>
      </w:r>
    </w:p>
    <w:p w:rsidR="004B4281" w:rsidRDefault="004B4281" w:rsidP="004B4281">
      <w:pPr>
        <w:pStyle w:val="ListParagraph"/>
        <w:spacing w:line="240" w:lineRule="auto"/>
      </w:pPr>
    </w:p>
    <w:p w:rsidR="00AF09AC" w:rsidRDefault="00AF09AC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4B4281" w:rsidRDefault="004B4281" w:rsidP="00D52003">
      <w:pPr>
        <w:pStyle w:val="Heading2"/>
      </w:pPr>
      <w:r>
        <w:lastRenderedPageBreak/>
        <w:t>Step 1: Prerequisites</w:t>
      </w:r>
    </w:p>
    <w:p w:rsidR="00AF09AC" w:rsidRDefault="00AF09AC" w:rsidP="00D52003"/>
    <w:p w:rsidR="00D52003" w:rsidRDefault="00AF09AC" w:rsidP="00D52003">
      <w:r>
        <w:t xml:space="preserve">You </w:t>
      </w:r>
      <w:r w:rsidR="00D6347C">
        <w:t>should have the following items ready before beginning the process</w:t>
      </w:r>
    </w:p>
    <w:p w:rsidR="00D6347C" w:rsidRDefault="00D6347C" w:rsidP="009B4499">
      <w:pPr>
        <w:pStyle w:val="Heading3"/>
        <w:numPr>
          <w:ilvl w:val="1"/>
          <w:numId w:val="9"/>
        </w:numPr>
      </w:pPr>
      <w:r>
        <w:t>Development Environment</w:t>
      </w:r>
    </w:p>
    <w:p w:rsidR="009B4499" w:rsidRPr="009B4499" w:rsidRDefault="009B4499" w:rsidP="009B4499"/>
    <w:p w:rsidR="00CF67C8" w:rsidRDefault="00D6347C" w:rsidP="009603C0">
      <w:pPr>
        <w:pStyle w:val="ListParagraph"/>
        <w:numPr>
          <w:ilvl w:val="0"/>
          <w:numId w:val="8"/>
        </w:numPr>
        <w:spacing w:line="240" w:lineRule="auto"/>
      </w:pPr>
      <w:proofErr w:type="spellStart"/>
      <w:r w:rsidRPr="00193D56">
        <w:rPr>
          <w:b/>
          <w:i/>
          <w:color w:val="262626" w:themeColor="text1" w:themeTint="D9"/>
        </w:rPr>
        <w:t>Keil</w:t>
      </w:r>
      <w:proofErr w:type="spellEnd"/>
      <w:r w:rsidR="00193D56" w:rsidRPr="00193D56">
        <w:rPr>
          <w:b/>
          <w:i/>
          <w:color w:val="262626" w:themeColor="text1" w:themeTint="D9"/>
        </w:rPr>
        <w:t xml:space="preserve"> µVision</w:t>
      </w:r>
      <w:r w:rsidR="00193D56" w:rsidRPr="009603C0">
        <w:rPr>
          <w:b/>
          <w:i/>
          <w:color w:val="262626" w:themeColor="text1" w:themeTint="D9"/>
        </w:rPr>
        <w:t xml:space="preserve"> </w:t>
      </w:r>
      <w:r w:rsidR="00BA087B" w:rsidRPr="009603C0">
        <w:rPr>
          <w:b/>
          <w:i/>
          <w:color w:val="262626" w:themeColor="text1" w:themeTint="D9"/>
        </w:rPr>
        <w:t xml:space="preserve">IDE </w:t>
      </w:r>
      <w:r w:rsidR="00CF67C8">
        <w:t>- For project build, downloading and debugging code</w:t>
      </w:r>
    </w:p>
    <w:p w:rsidR="00CF67C8" w:rsidRDefault="00242122" w:rsidP="009603C0">
      <w:pPr>
        <w:pStyle w:val="ListParagraph"/>
        <w:numPr>
          <w:ilvl w:val="0"/>
          <w:numId w:val="8"/>
        </w:numPr>
        <w:spacing w:line="240" w:lineRule="auto"/>
      </w:pPr>
      <w:proofErr w:type="spellStart"/>
      <w:r w:rsidRPr="00242122">
        <w:rPr>
          <w:b/>
          <w:i/>
          <w:color w:val="262626" w:themeColor="text1" w:themeTint="D9"/>
        </w:rPr>
        <w:t>mikroProg</w:t>
      </w:r>
      <w:proofErr w:type="spellEnd"/>
      <w:r w:rsidRPr="00242122">
        <w:rPr>
          <w:b/>
          <w:i/>
          <w:color w:val="262626" w:themeColor="text1" w:themeTint="D9"/>
        </w:rPr>
        <w:t xml:space="preserve"> Suite For ARM</w:t>
      </w:r>
      <w:r w:rsidR="00CF67C8">
        <w:t xml:space="preserve"> – For loading </w:t>
      </w:r>
      <w:proofErr w:type="spellStart"/>
      <w:r w:rsidR="00CF67C8">
        <w:t>spi</w:t>
      </w:r>
      <w:proofErr w:type="spellEnd"/>
      <w:r w:rsidR="00CF67C8">
        <w:t xml:space="preserve"> image in flash</w:t>
      </w:r>
    </w:p>
    <w:p w:rsidR="00CF67C8" w:rsidRDefault="00CF67C8" w:rsidP="009603C0">
      <w:pPr>
        <w:pStyle w:val="ListParagraph"/>
        <w:numPr>
          <w:ilvl w:val="0"/>
          <w:numId w:val="8"/>
        </w:numPr>
        <w:spacing w:after="0" w:line="240" w:lineRule="auto"/>
      </w:pPr>
      <w:r w:rsidRPr="009603C0">
        <w:rPr>
          <w:b/>
          <w:i/>
          <w:color w:val="262626" w:themeColor="text1" w:themeTint="D9"/>
        </w:rPr>
        <w:t>ComXDBG.exe</w:t>
      </w:r>
      <w:r>
        <w:t xml:space="preserve"> </w:t>
      </w:r>
      <w:r w:rsidR="00F706AA">
        <w:t xml:space="preserve">(provided with package) or any other serial terminal installed in your PC </w:t>
      </w:r>
      <w:r>
        <w:t>–</w:t>
      </w:r>
      <w:r w:rsidR="0032104F">
        <w:t xml:space="preserve"> </w:t>
      </w:r>
      <w:r>
        <w:t xml:space="preserve">for </w:t>
      </w:r>
      <w:r w:rsidR="00EB2820">
        <w:t>viewing</w:t>
      </w:r>
      <w:r>
        <w:t xml:space="preserve"> trace messages</w:t>
      </w:r>
      <w:r w:rsidR="000B020F">
        <w:t xml:space="preserve"> from </w:t>
      </w:r>
      <w:r w:rsidR="00B36A4E">
        <w:t>devBoard</w:t>
      </w:r>
      <w:r w:rsidR="00E54EF1">
        <w:t>1x</w:t>
      </w:r>
      <w:r w:rsidR="004650CD">
        <w:t>02</w:t>
      </w:r>
      <w:r w:rsidR="000B020F">
        <w:t xml:space="preserve"> board</w:t>
      </w:r>
    </w:p>
    <w:p w:rsidR="009603C0" w:rsidRDefault="00FB5E98" w:rsidP="00976613">
      <w:pPr>
        <w:pStyle w:val="ListParagraph"/>
        <w:numPr>
          <w:ilvl w:val="0"/>
          <w:numId w:val="8"/>
        </w:numPr>
        <w:spacing w:line="240" w:lineRule="auto"/>
      </w:pPr>
      <w:hyperlink r:id="rId6" w:history="1">
        <w:r w:rsidR="009603C0" w:rsidRPr="00976613">
          <w:rPr>
            <w:rStyle w:val="Hyperlink"/>
          </w:rPr>
          <w:t>Setup your IoT hub</w:t>
        </w:r>
      </w:hyperlink>
      <w:r w:rsidR="00976613">
        <w:t xml:space="preserve"> </w:t>
      </w:r>
    </w:p>
    <w:p w:rsidR="00780E6F" w:rsidRDefault="00FB5E98" w:rsidP="009603C0">
      <w:pPr>
        <w:pStyle w:val="ListParagraph"/>
        <w:numPr>
          <w:ilvl w:val="0"/>
          <w:numId w:val="8"/>
        </w:numPr>
        <w:spacing w:line="240" w:lineRule="auto"/>
      </w:pPr>
      <w:hyperlink r:id="rId7" w:history="1">
        <w:r w:rsidR="009603C0" w:rsidRPr="00976613">
          <w:rPr>
            <w:rStyle w:val="Hyperlink"/>
          </w:rPr>
          <w:t>Provision your device and get its credentials</w:t>
        </w:r>
      </w:hyperlink>
    </w:p>
    <w:p w:rsidR="003C3BA5" w:rsidRDefault="003C3BA5"/>
    <w:p w:rsidR="003C3BA5" w:rsidRDefault="00781366" w:rsidP="00781366">
      <w:pPr>
        <w:pStyle w:val="Heading3"/>
      </w:pPr>
      <w:r>
        <w:t xml:space="preserve">1.2 </w:t>
      </w:r>
      <w:r w:rsidR="003C3BA5">
        <w:t>Hardware components</w:t>
      </w:r>
    </w:p>
    <w:p w:rsidR="003C3BA5" w:rsidRDefault="003C3BA5" w:rsidP="003C3BA5">
      <w:pPr>
        <w:pStyle w:val="ListParagraph"/>
        <w:ind w:left="360"/>
      </w:pPr>
    </w:p>
    <w:p w:rsidR="003C3BA5" w:rsidRDefault="00685F99" w:rsidP="003C3BA5">
      <w:pPr>
        <w:pStyle w:val="ListParagraph"/>
        <w:numPr>
          <w:ilvl w:val="0"/>
          <w:numId w:val="10"/>
        </w:numPr>
      </w:pPr>
      <w:r>
        <w:t>CEC1x</w:t>
      </w:r>
      <w:r w:rsidR="00E824E5">
        <w:t xml:space="preserve">02 </w:t>
      </w:r>
      <w:proofErr w:type="spellStart"/>
      <w:r w:rsidR="00B36A4E">
        <w:t>devBoard</w:t>
      </w:r>
      <w:proofErr w:type="spellEnd"/>
      <w:r w:rsidR="003C3BA5">
        <w:t xml:space="preserve"> board</w:t>
      </w:r>
    </w:p>
    <w:p w:rsidR="001A3BD8" w:rsidRDefault="00EC2259" w:rsidP="003C3BA5">
      <w:pPr>
        <w:pStyle w:val="ListParagraph"/>
        <w:numPr>
          <w:ilvl w:val="0"/>
          <w:numId w:val="10"/>
        </w:numPr>
      </w:pPr>
      <w:r>
        <w:t xml:space="preserve">ATWINC1510 </w:t>
      </w:r>
      <w:r w:rsidR="003C3BA5">
        <w:t>Clicker Board</w:t>
      </w:r>
    </w:p>
    <w:p w:rsidR="001A3BD8" w:rsidRDefault="001A3BD8" w:rsidP="001A3BD8"/>
    <w:p w:rsidR="00207524" w:rsidRDefault="00207524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654F7C" w:rsidRDefault="00654F7C" w:rsidP="003C3E98">
      <w:pPr>
        <w:pStyle w:val="Heading2"/>
      </w:pPr>
      <w:r>
        <w:lastRenderedPageBreak/>
        <w:t>Step 2: Prepare your Device</w:t>
      </w:r>
    </w:p>
    <w:p w:rsidR="00654F7C" w:rsidRDefault="00654F7C" w:rsidP="001A3BD8"/>
    <w:p w:rsidR="002512E6" w:rsidRDefault="00EB2292" w:rsidP="001A3BD8">
      <w:r>
        <w:t xml:space="preserve">Attach the ATWINC1510 Clicker board on </w:t>
      </w:r>
      <w:proofErr w:type="spellStart"/>
      <w:r>
        <w:t>mikroBUS</w:t>
      </w:r>
      <w:proofErr w:type="spellEnd"/>
      <w:r>
        <w:t xml:space="preserve"> slot 1 on </w:t>
      </w:r>
      <w:r w:rsidR="00AA02F7">
        <w:t xml:space="preserve">CEC1702 </w:t>
      </w:r>
      <w:proofErr w:type="spellStart"/>
      <w:r w:rsidR="00B36A4E">
        <w:t>devBoard</w:t>
      </w:r>
      <w:proofErr w:type="spellEnd"/>
      <w:r>
        <w:t xml:space="preserve"> board as shown in the figure</w:t>
      </w:r>
    </w:p>
    <w:p w:rsidR="00207524" w:rsidRDefault="002D6547" w:rsidP="001A3BD8">
      <w:r>
        <w:rPr>
          <w:noProof/>
        </w:rPr>
        <w:drawing>
          <wp:inline distT="0" distB="0" distL="0" distR="0">
            <wp:extent cx="5943600" cy="4456629"/>
            <wp:effectExtent l="0" t="0" r="0" b="1270"/>
            <wp:docPr id="6" name="Picture 6" descr="D:\Tasks\Azure\device_certification\board_imgs\New folder\rev2\IMG_20171228_1521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Tasks\Azure\device_certification\board_imgs\New folder\rev2\IMG_20171228_15212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6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524" w:rsidRDefault="00207524" w:rsidP="001A3BD8"/>
    <w:p w:rsidR="009D7292" w:rsidRDefault="009D7292">
      <w:r>
        <w:br w:type="page"/>
      </w:r>
    </w:p>
    <w:p w:rsidR="009D7292" w:rsidRDefault="009D7292" w:rsidP="000A689E">
      <w:pPr>
        <w:pStyle w:val="Heading2"/>
      </w:pPr>
      <w:r>
        <w:lastRenderedPageBreak/>
        <w:t>Step 3: Build and Run the sample</w:t>
      </w:r>
    </w:p>
    <w:p w:rsidR="000A689E" w:rsidRDefault="000A689E" w:rsidP="001A3BD8"/>
    <w:p w:rsidR="000A689E" w:rsidRDefault="000A689E" w:rsidP="000A689E">
      <w:pPr>
        <w:pStyle w:val="Heading3"/>
      </w:pPr>
      <w:r>
        <w:t>3.1 Build SDK and sample code</w:t>
      </w:r>
    </w:p>
    <w:p w:rsidR="000A689E" w:rsidRDefault="000A689E" w:rsidP="001A3BD8"/>
    <w:p w:rsidR="000A689E" w:rsidRDefault="000A689E" w:rsidP="00C96D68">
      <w:pPr>
        <w:pStyle w:val="ListParagraph"/>
        <w:numPr>
          <w:ilvl w:val="0"/>
          <w:numId w:val="11"/>
        </w:numPr>
      </w:pPr>
      <w:r>
        <w:t xml:space="preserve">Download the </w:t>
      </w:r>
      <w:hyperlink r:id="rId9" w:history="1">
        <w:proofErr w:type="spellStart"/>
        <w:r w:rsidR="00B36A4E">
          <w:rPr>
            <w:rStyle w:val="Hyperlink"/>
          </w:rPr>
          <w:t>devBoard</w:t>
        </w:r>
        <w:r w:rsidR="00C96D68" w:rsidRPr="00C96D68">
          <w:rPr>
            <w:rStyle w:val="Hyperlink"/>
          </w:rPr>
          <w:t>_Azure_IoT_build</w:t>
        </w:r>
        <w:proofErr w:type="spellEnd"/>
      </w:hyperlink>
      <w:r>
        <w:t xml:space="preserve"> package. This package contains all the required drivers to use with the </w:t>
      </w:r>
      <w:r w:rsidR="0056012A">
        <w:t>CEC1x</w:t>
      </w:r>
      <w:r w:rsidR="00E75D2C">
        <w:t xml:space="preserve">02 </w:t>
      </w:r>
      <w:proofErr w:type="spellStart"/>
      <w:r w:rsidR="00B36A4E">
        <w:t>devBoard</w:t>
      </w:r>
      <w:proofErr w:type="spellEnd"/>
      <w:r>
        <w:t xml:space="preserve"> board with Winc1500 clicker board, together with pre-integrated Microsoft Azure IoT C SDK.</w:t>
      </w:r>
    </w:p>
    <w:p w:rsidR="00ED212E" w:rsidRDefault="00ED212E" w:rsidP="00ED212E">
      <w:pPr>
        <w:pStyle w:val="ListParagraph"/>
      </w:pPr>
      <w:r>
        <w:t xml:space="preserve">The project uses </w:t>
      </w:r>
      <w:proofErr w:type="spellStart"/>
      <w:r>
        <w:t>mbedTLS</w:t>
      </w:r>
      <w:proofErr w:type="spellEnd"/>
      <w:r>
        <w:t xml:space="preserve"> as the TLS stack, which has been added to the project as a library:</w:t>
      </w:r>
    </w:p>
    <w:p w:rsidR="00ED212E" w:rsidRDefault="00B36A4E" w:rsidP="00540686">
      <w:pPr>
        <w:pStyle w:val="ListParagraph"/>
        <w:spacing w:line="240" w:lineRule="auto"/>
        <w:rPr>
          <w:color w:val="000000" w:themeColor="text1"/>
        </w:rPr>
      </w:pPr>
      <w:proofErr w:type="spellStart"/>
      <w:r>
        <w:rPr>
          <w:color w:val="000000" w:themeColor="text1"/>
          <w:highlight w:val="lightGray"/>
        </w:rPr>
        <w:t>devBoard</w:t>
      </w:r>
      <w:r w:rsidR="00FF2E34" w:rsidRPr="00FF2E34">
        <w:rPr>
          <w:color w:val="000000" w:themeColor="text1"/>
          <w:highlight w:val="lightGray"/>
        </w:rPr>
        <w:t>_Azure_IoT</w:t>
      </w:r>
      <w:proofErr w:type="spellEnd"/>
      <w:r w:rsidR="00ED212E" w:rsidRPr="00466CF7">
        <w:rPr>
          <w:color w:val="000000" w:themeColor="text1"/>
          <w:highlight w:val="lightGray"/>
        </w:rPr>
        <w:t>\</w:t>
      </w:r>
      <w:proofErr w:type="spellStart"/>
      <w:r w:rsidR="00844EBB">
        <w:rPr>
          <w:color w:val="000000" w:themeColor="text1"/>
          <w:highlight w:val="lightGray"/>
        </w:rPr>
        <w:t>Src</w:t>
      </w:r>
      <w:proofErr w:type="spellEnd"/>
      <w:r w:rsidR="00844EBB">
        <w:rPr>
          <w:color w:val="000000" w:themeColor="text1"/>
          <w:highlight w:val="lightGray"/>
        </w:rPr>
        <w:t>\APP\</w:t>
      </w:r>
      <w:r w:rsidR="00ED212E" w:rsidRPr="00466CF7">
        <w:rPr>
          <w:color w:val="000000" w:themeColor="text1"/>
          <w:highlight w:val="lightGray"/>
        </w:rPr>
        <w:t>framework\</w:t>
      </w:r>
      <w:proofErr w:type="spellStart"/>
      <w:r w:rsidR="00ED212E" w:rsidRPr="00466CF7">
        <w:rPr>
          <w:color w:val="000000" w:themeColor="text1"/>
          <w:highlight w:val="lightGray"/>
        </w:rPr>
        <w:t>mbedTLS</w:t>
      </w:r>
      <w:proofErr w:type="spellEnd"/>
      <w:r w:rsidR="00ED212E" w:rsidRPr="00466CF7">
        <w:rPr>
          <w:color w:val="000000" w:themeColor="text1"/>
          <w:highlight w:val="lightGray"/>
        </w:rPr>
        <w:t>\libmbedtls240.lib</w:t>
      </w:r>
    </w:p>
    <w:p w:rsidR="00294C35" w:rsidRDefault="00294C35" w:rsidP="00540686">
      <w:pPr>
        <w:pStyle w:val="ListParagraph"/>
        <w:spacing w:line="240" w:lineRule="auto"/>
      </w:pPr>
    </w:p>
    <w:p w:rsidR="00D76194" w:rsidRDefault="00D76194" w:rsidP="00540686">
      <w:pPr>
        <w:pStyle w:val="ListParagraph"/>
        <w:spacing w:line="240" w:lineRule="auto"/>
      </w:pPr>
    </w:p>
    <w:p w:rsidR="007A511B" w:rsidRDefault="000A689E" w:rsidP="000A689E">
      <w:pPr>
        <w:pStyle w:val="ListParagraph"/>
        <w:numPr>
          <w:ilvl w:val="0"/>
          <w:numId w:val="11"/>
        </w:numPr>
      </w:pPr>
      <w:r>
        <w:t xml:space="preserve">Unzip the package and open the </w:t>
      </w:r>
      <w:proofErr w:type="spellStart"/>
      <w:r>
        <w:t>Keil</w:t>
      </w:r>
      <w:proofErr w:type="spellEnd"/>
      <w:r>
        <w:t xml:space="preserve"> project file</w:t>
      </w:r>
    </w:p>
    <w:p w:rsidR="007A511B" w:rsidRDefault="00B36A4E" w:rsidP="007A511B">
      <w:pPr>
        <w:pStyle w:val="ListParagraph"/>
        <w:spacing w:line="240" w:lineRule="auto"/>
        <w:rPr>
          <w:color w:val="000000" w:themeColor="text1"/>
        </w:rPr>
      </w:pPr>
      <w:proofErr w:type="spellStart"/>
      <w:r>
        <w:rPr>
          <w:color w:val="000000" w:themeColor="text1"/>
          <w:highlight w:val="lightGray"/>
        </w:rPr>
        <w:t>devBoard</w:t>
      </w:r>
      <w:r w:rsidR="00FF2E34" w:rsidRPr="00FF2E34">
        <w:rPr>
          <w:color w:val="000000" w:themeColor="text1"/>
          <w:highlight w:val="lightGray"/>
        </w:rPr>
        <w:t>_Azure_IoT</w:t>
      </w:r>
      <w:proofErr w:type="spellEnd"/>
      <w:r w:rsidR="007A511B" w:rsidRPr="00466CF7">
        <w:rPr>
          <w:color w:val="000000" w:themeColor="text1"/>
          <w:highlight w:val="lightGray"/>
        </w:rPr>
        <w:t>\</w:t>
      </w:r>
      <w:r w:rsidR="00F23ECA">
        <w:rPr>
          <w:color w:val="000000" w:themeColor="text1"/>
          <w:highlight w:val="lightGray"/>
        </w:rPr>
        <w:t>MDK-ARM\</w:t>
      </w:r>
      <w:proofErr w:type="spellStart"/>
      <w:r w:rsidR="004A3D69">
        <w:rPr>
          <w:color w:val="000000" w:themeColor="text1"/>
          <w:highlight w:val="lightGray"/>
        </w:rPr>
        <w:t>riot</w:t>
      </w:r>
      <w:r w:rsidR="005A0B95">
        <w:rPr>
          <w:color w:val="000000" w:themeColor="text1"/>
          <w:highlight w:val="lightGray"/>
        </w:rPr>
        <w:t>Demo</w:t>
      </w:r>
      <w:r w:rsidR="007A511B" w:rsidRPr="00466CF7">
        <w:rPr>
          <w:color w:val="000000" w:themeColor="text1"/>
          <w:highlight w:val="lightGray"/>
        </w:rPr>
        <w:t>.uvprojx</w:t>
      </w:r>
      <w:proofErr w:type="spellEnd"/>
    </w:p>
    <w:p w:rsidR="006671FD" w:rsidRDefault="00D76194" w:rsidP="007A511B">
      <w:pPr>
        <w:pStyle w:val="ListParagraph"/>
        <w:spacing w:line="240" w:lineRule="auto"/>
        <w:rPr>
          <w:color w:val="000000" w:themeColor="text1"/>
        </w:rPr>
      </w:pPr>
      <w:r>
        <w:rPr>
          <w:color w:val="000000" w:themeColor="text1"/>
        </w:rPr>
        <w:br/>
      </w:r>
    </w:p>
    <w:p w:rsidR="0094433D" w:rsidRDefault="0094433D" w:rsidP="004000DC">
      <w:pPr>
        <w:pStyle w:val="ListParagraph"/>
        <w:numPr>
          <w:ilvl w:val="0"/>
          <w:numId w:val="11"/>
        </w:numPr>
        <w:spacing w:line="240" w:lineRule="auto"/>
      </w:pPr>
      <w:r>
        <w:t xml:space="preserve">The MQTT application is </w:t>
      </w:r>
      <w:r w:rsidR="004000DC" w:rsidRPr="004000DC">
        <w:rPr>
          <w:b/>
        </w:rPr>
        <w:t>x509_client_sample</w:t>
      </w:r>
      <w:r w:rsidRPr="0094433D">
        <w:rPr>
          <w:b/>
        </w:rPr>
        <w:t xml:space="preserve">. </w:t>
      </w:r>
      <w:r>
        <w:t>It uses MQTT as the transport for communicating to the AZURE IOT hub.</w:t>
      </w:r>
    </w:p>
    <w:p w:rsidR="009D34F5" w:rsidRDefault="009D34F5" w:rsidP="009D34F5">
      <w:pPr>
        <w:pStyle w:val="ListParagraph"/>
        <w:spacing w:line="240" w:lineRule="auto"/>
      </w:pPr>
    </w:p>
    <w:p w:rsidR="009D34F5" w:rsidRDefault="00FD4327" w:rsidP="009D34F5">
      <w:pPr>
        <w:pStyle w:val="ListParagraph"/>
        <w:spacing w:line="240" w:lineRule="auto"/>
      </w:pPr>
      <w:proofErr w:type="spellStart"/>
      <w:r w:rsidRPr="00FD4327">
        <w:rPr>
          <w:color w:val="000000" w:themeColor="text1"/>
          <w:highlight w:val="lightGray"/>
        </w:rPr>
        <w:t>devBoard_Azure_IoT</w:t>
      </w:r>
      <w:proofErr w:type="spellEnd"/>
      <w:r w:rsidRPr="00FD4327">
        <w:rPr>
          <w:color w:val="000000" w:themeColor="text1"/>
          <w:highlight w:val="lightGray"/>
        </w:rPr>
        <w:t>\</w:t>
      </w:r>
      <w:proofErr w:type="spellStart"/>
      <w:r w:rsidRPr="00FD4327">
        <w:rPr>
          <w:color w:val="000000" w:themeColor="text1"/>
          <w:highlight w:val="lightGray"/>
        </w:rPr>
        <w:t>Src</w:t>
      </w:r>
      <w:proofErr w:type="spellEnd"/>
      <w:r w:rsidRPr="00FD4327">
        <w:rPr>
          <w:color w:val="000000" w:themeColor="text1"/>
          <w:highlight w:val="lightGray"/>
        </w:rPr>
        <w:t>\APP\</w:t>
      </w:r>
      <w:r w:rsidR="00205427" w:rsidRPr="00205427">
        <w:rPr>
          <w:color w:val="000000" w:themeColor="text1"/>
          <w:highlight w:val="lightGray"/>
        </w:rPr>
        <w:t>apps\x509_client_sample.c</w:t>
      </w:r>
    </w:p>
    <w:p w:rsidR="0094433D" w:rsidRDefault="0094433D" w:rsidP="00012E5F">
      <w:pPr>
        <w:spacing w:line="240" w:lineRule="auto"/>
        <w:ind w:left="720"/>
      </w:pPr>
      <w:r>
        <w:t xml:space="preserve">The certificates and keys required for authentication is </w:t>
      </w:r>
      <w:r w:rsidR="00012E5F">
        <w:t xml:space="preserve">generated through DICE (Device </w:t>
      </w:r>
      <w:r w:rsidR="00A334DA">
        <w:t>Identification</w:t>
      </w:r>
      <w:r w:rsidR="00012E5F">
        <w:t xml:space="preserve"> Composition Engine)</w:t>
      </w:r>
    </w:p>
    <w:p w:rsidR="00012E5F" w:rsidRDefault="00012E5F" w:rsidP="00012E5F">
      <w:pPr>
        <w:spacing w:line="240" w:lineRule="auto"/>
        <w:ind w:left="720"/>
      </w:pPr>
      <w:r>
        <w:t>For testing purpose the</w:t>
      </w:r>
      <w:r w:rsidR="00DC6F85">
        <w:t xml:space="preserve"> UDS (</w:t>
      </w:r>
      <w:r>
        <w:t>Unique Device Secret</w:t>
      </w:r>
      <w:r w:rsidR="00DC6F85">
        <w:t>)</w:t>
      </w:r>
      <w:r>
        <w:t xml:space="preserve"> for the device</w:t>
      </w:r>
      <w:r w:rsidR="00E64BA6">
        <w:t>,</w:t>
      </w:r>
      <w:r>
        <w:t xml:space="preserve"> </w:t>
      </w:r>
      <w:r w:rsidR="00421CC0">
        <w:t xml:space="preserve">uses a test value </w:t>
      </w:r>
      <w:proofErr w:type="spellStart"/>
      <w:r w:rsidR="00421CC0">
        <w:t>hardcorded</w:t>
      </w:r>
      <w:proofErr w:type="spellEnd"/>
      <w:r w:rsidR="00421CC0">
        <w:t xml:space="preserve"> in </w:t>
      </w:r>
      <w:proofErr w:type="spellStart"/>
      <w:r w:rsidR="00421CC0">
        <w:t>dps_hsm_riot.c</w:t>
      </w:r>
      <w:proofErr w:type="spellEnd"/>
    </w:p>
    <w:p w:rsidR="00421CC0" w:rsidRPr="00421CC0" w:rsidRDefault="00421CC0" w:rsidP="00421CC0">
      <w:pPr>
        <w:spacing w:after="0" w:line="240" w:lineRule="auto"/>
        <w:ind w:left="720"/>
        <w:rPr>
          <w:highlight w:val="lightGray"/>
        </w:rPr>
      </w:pPr>
      <w:proofErr w:type="gramStart"/>
      <w:r w:rsidRPr="00421CC0">
        <w:rPr>
          <w:highlight w:val="lightGray"/>
        </w:rPr>
        <w:t>static</w:t>
      </w:r>
      <w:proofErr w:type="gramEnd"/>
      <w:r w:rsidRPr="00421CC0">
        <w:rPr>
          <w:highlight w:val="lightGray"/>
        </w:rPr>
        <w:t xml:space="preserve"> unsigned char </w:t>
      </w:r>
      <w:proofErr w:type="spellStart"/>
      <w:r w:rsidRPr="00421CC0">
        <w:rPr>
          <w:highlight w:val="lightGray"/>
        </w:rPr>
        <w:t>g_uds_seed</w:t>
      </w:r>
      <w:proofErr w:type="spellEnd"/>
      <w:r w:rsidRPr="00421CC0">
        <w:rPr>
          <w:highlight w:val="lightGray"/>
        </w:rPr>
        <w:t xml:space="preserve">[DICE_UDS_LENGTH] = { </w:t>
      </w:r>
    </w:p>
    <w:p w:rsidR="00421CC0" w:rsidRPr="00421CC0" w:rsidRDefault="00421CC0" w:rsidP="00421CC0">
      <w:pPr>
        <w:spacing w:after="0" w:line="240" w:lineRule="auto"/>
        <w:ind w:left="720"/>
        <w:rPr>
          <w:highlight w:val="lightGray"/>
        </w:rPr>
      </w:pPr>
      <w:r w:rsidRPr="00421CC0">
        <w:rPr>
          <w:highlight w:val="lightGray"/>
        </w:rPr>
        <w:t xml:space="preserve">    0x54, 0x10, 0x5D, 0x2E, 0xCD, 0x07, 0xF9, 0x01,    </w:t>
      </w:r>
    </w:p>
    <w:p w:rsidR="00421CC0" w:rsidRPr="00421CC0" w:rsidRDefault="00421CC0" w:rsidP="00421CC0">
      <w:pPr>
        <w:spacing w:after="0" w:line="240" w:lineRule="auto"/>
        <w:ind w:left="720"/>
        <w:rPr>
          <w:highlight w:val="lightGray"/>
        </w:rPr>
      </w:pPr>
      <w:r w:rsidRPr="00421CC0">
        <w:rPr>
          <w:highlight w:val="lightGray"/>
        </w:rPr>
        <w:t xml:space="preserve">    0x99, 0xB3, 0x95, 0xC7, 0x42, 0x61, 0xA0, 0x8C, </w:t>
      </w:r>
    </w:p>
    <w:p w:rsidR="00421CC0" w:rsidRPr="00421CC0" w:rsidRDefault="00421CC0" w:rsidP="00421CC0">
      <w:pPr>
        <w:spacing w:after="0" w:line="240" w:lineRule="auto"/>
        <w:ind w:left="720"/>
        <w:rPr>
          <w:highlight w:val="lightGray"/>
        </w:rPr>
      </w:pPr>
      <w:r w:rsidRPr="00421CC0">
        <w:rPr>
          <w:highlight w:val="lightGray"/>
        </w:rPr>
        <w:t xml:space="preserve">    0xFF, 0x27, 0x1A, 0x0D, 0xF6, 0x6F, 0x1F, 0xE0,</w:t>
      </w:r>
    </w:p>
    <w:p w:rsidR="00E52D78" w:rsidRDefault="00421CC0" w:rsidP="00421CC0">
      <w:pPr>
        <w:spacing w:after="0" w:line="240" w:lineRule="auto"/>
        <w:ind w:left="720"/>
      </w:pPr>
      <w:r w:rsidRPr="00421CC0">
        <w:rPr>
          <w:highlight w:val="lightGray"/>
        </w:rPr>
        <w:t xml:space="preserve">    0x00, 0x34, 0xBB, 0x11, 0xF7, 0x98, 0x9A, 0x12 };</w:t>
      </w:r>
    </w:p>
    <w:p w:rsidR="00421CC0" w:rsidRDefault="00421CC0" w:rsidP="00421CC0">
      <w:pPr>
        <w:spacing w:after="0" w:line="240" w:lineRule="auto"/>
        <w:ind w:left="720"/>
      </w:pPr>
    </w:p>
    <w:p w:rsidR="00697273" w:rsidRPr="00063CD3" w:rsidRDefault="00B36A4E" w:rsidP="00697273">
      <w:pPr>
        <w:pStyle w:val="ListParagraph"/>
        <w:spacing w:line="240" w:lineRule="auto"/>
        <w:rPr>
          <w:b/>
          <w:i/>
          <w:sz w:val="20"/>
          <w:szCs w:val="20"/>
        </w:rPr>
      </w:pPr>
      <w:r w:rsidRPr="00FD4327">
        <w:rPr>
          <w:color w:val="000000" w:themeColor="text1"/>
          <w:highlight w:val="lightGray"/>
        </w:rPr>
        <w:t>devBoard</w:t>
      </w:r>
      <w:r w:rsidR="00FF2E34" w:rsidRPr="00FD4327">
        <w:rPr>
          <w:color w:val="000000" w:themeColor="text1"/>
          <w:highlight w:val="lightGray"/>
        </w:rPr>
        <w:t>_Azure_IoT\</w:t>
      </w:r>
      <w:r w:rsidR="00CC4112" w:rsidRPr="00FD4327">
        <w:rPr>
          <w:color w:val="000000" w:themeColor="text1"/>
          <w:highlight w:val="lightGray"/>
        </w:rPr>
        <w:t>Src\APP\framework\azure\dps_client\adapters\</w:t>
      </w:r>
      <w:r w:rsidR="00215F99" w:rsidRPr="00FD4327">
        <w:rPr>
          <w:color w:val="000000" w:themeColor="text1"/>
          <w:highlight w:val="lightGray"/>
        </w:rPr>
        <w:t>dps_hsm_riot.c</w:t>
      </w:r>
    </w:p>
    <w:p w:rsidR="00FD5876" w:rsidRDefault="00942285" w:rsidP="00E52D78">
      <w:pPr>
        <w:spacing w:after="0" w:line="240" w:lineRule="auto"/>
      </w:pPr>
      <w:r>
        <w:tab/>
      </w:r>
    </w:p>
    <w:p w:rsidR="008A000C" w:rsidRDefault="00942285" w:rsidP="00FD5876">
      <w:pPr>
        <w:spacing w:after="0" w:line="240" w:lineRule="auto"/>
        <w:ind w:firstLine="720"/>
      </w:pPr>
      <w:r>
        <w:t xml:space="preserve">The thumbprint for the generated </w:t>
      </w:r>
      <w:r w:rsidR="00034AF8">
        <w:t xml:space="preserve">X.509 </w:t>
      </w:r>
      <w:r w:rsidR="00483505">
        <w:t xml:space="preserve">certificate using the test UDS is </w:t>
      </w:r>
    </w:p>
    <w:p w:rsidR="00697273" w:rsidRDefault="00EA1834" w:rsidP="008A000C">
      <w:pPr>
        <w:spacing w:after="0" w:line="240" w:lineRule="auto"/>
        <w:ind w:firstLine="720"/>
      </w:pPr>
      <w:r w:rsidRPr="00EA1834">
        <w:t xml:space="preserve">69CF2777F616BA27926E8BA7D947B8E4622841A4 </w:t>
      </w:r>
      <w:r w:rsidR="00034AF8">
        <w:t xml:space="preserve"> </w:t>
      </w:r>
    </w:p>
    <w:p w:rsidR="00942285" w:rsidRDefault="00942285" w:rsidP="00E52D78">
      <w:pPr>
        <w:spacing w:after="0" w:line="240" w:lineRule="auto"/>
      </w:pPr>
    </w:p>
    <w:p w:rsidR="00DC6F85" w:rsidRDefault="00DC6F85" w:rsidP="00241430">
      <w:pPr>
        <w:spacing w:after="0" w:line="240" w:lineRule="auto"/>
        <w:ind w:left="720"/>
      </w:pPr>
      <w:r>
        <w:t>Later whe</w:t>
      </w:r>
      <w:r w:rsidR="00C6044B">
        <w:t>n you want to use the UDS value</w:t>
      </w:r>
      <w:r w:rsidR="00241430">
        <w:t xml:space="preserve"> from </w:t>
      </w:r>
      <w:proofErr w:type="spellStart"/>
      <w:r w:rsidR="00241430">
        <w:t>efuse</w:t>
      </w:r>
      <w:proofErr w:type="spellEnd"/>
      <w:r>
        <w:t xml:space="preserve">, you can uncomment the macro </w:t>
      </w:r>
      <w:r w:rsidRPr="00DC6F85">
        <w:t>USE_TEST_UDS</w:t>
      </w:r>
      <w:r>
        <w:t xml:space="preserve"> in</w:t>
      </w:r>
      <w:r w:rsidR="00241430">
        <w:t xml:space="preserve"> </w:t>
      </w:r>
      <w:proofErr w:type="spellStart"/>
      <w:r w:rsidR="00241430">
        <w:t>dps_hsm_riot.c</w:t>
      </w:r>
      <w:proofErr w:type="spellEnd"/>
      <w:r w:rsidR="00241430">
        <w:t>.</w:t>
      </w:r>
    </w:p>
    <w:p w:rsidR="00DC6F85" w:rsidRDefault="00DC6F85" w:rsidP="00E52D78">
      <w:pPr>
        <w:spacing w:after="0" w:line="240" w:lineRule="auto"/>
      </w:pPr>
    </w:p>
    <w:p w:rsidR="00C95767" w:rsidRDefault="00C95767" w:rsidP="00E52D78">
      <w:pPr>
        <w:spacing w:after="0" w:line="240" w:lineRule="auto"/>
        <w:ind w:left="720"/>
      </w:pPr>
      <w:r>
        <w:t xml:space="preserve">Please refer </w:t>
      </w:r>
      <w:hyperlink r:id="rId10" w:history="1">
        <w:r w:rsidR="00FB0A2E" w:rsidRPr="00FB0A2E">
          <w:rPr>
            <w:rStyle w:val="Hyperlink"/>
          </w:rPr>
          <w:t>Secure your IoT deployment</w:t>
        </w:r>
      </w:hyperlink>
      <w:r w:rsidR="00FB0A2E">
        <w:t xml:space="preserve"> and</w:t>
      </w:r>
      <w:r w:rsidR="00644D35">
        <w:t xml:space="preserve"> </w:t>
      </w:r>
      <w:hyperlink r:id="rId11" w:anchor="supported-x509-certificates" w:history="1">
        <w:r w:rsidR="00644D35" w:rsidRPr="00644D35">
          <w:rPr>
            <w:rStyle w:val="Hyperlink"/>
          </w:rPr>
          <w:t>Control Access to IoT Hub</w:t>
        </w:r>
      </w:hyperlink>
      <w:r w:rsidR="00FB0A2E">
        <w:t xml:space="preserve"> for more details on X.509 security.</w:t>
      </w:r>
    </w:p>
    <w:p w:rsidR="003C2988" w:rsidRDefault="003C2988" w:rsidP="00E52D78">
      <w:pPr>
        <w:spacing w:after="0" w:line="240" w:lineRule="auto"/>
        <w:ind w:left="720"/>
      </w:pPr>
    </w:p>
    <w:p w:rsidR="00644D35" w:rsidRDefault="00644D35" w:rsidP="00E52D78">
      <w:pPr>
        <w:spacing w:after="0" w:line="240" w:lineRule="auto"/>
        <w:ind w:left="720"/>
      </w:pPr>
      <w:r>
        <w:t xml:space="preserve">In our case, the X.509 certificate is generated for the device through DICE and </w:t>
      </w:r>
      <w:proofErr w:type="spellStart"/>
      <w:r>
        <w:t>RIoT</w:t>
      </w:r>
      <w:proofErr w:type="spellEnd"/>
      <w:r>
        <w:t xml:space="preserve"> process.</w:t>
      </w:r>
      <w:r w:rsidR="004605A6">
        <w:t xml:space="preserve"> See </w:t>
      </w:r>
      <w:hyperlink r:id="rId12" w:history="1">
        <w:r w:rsidR="004605A6" w:rsidRPr="004605A6">
          <w:rPr>
            <w:rStyle w:val="Hyperlink"/>
          </w:rPr>
          <w:t xml:space="preserve">Device Identity with DICE and </w:t>
        </w:r>
        <w:proofErr w:type="spellStart"/>
        <w:r w:rsidR="004605A6" w:rsidRPr="004605A6">
          <w:rPr>
            <w:rStyle w:val="Hyperlink"/>
          </w:rPr>
          <w:t>RIoT</w:t>
        </w:r>
        <w:proofErr w:type="spellEnd"/>
        <w:r w:rsidR="004605A6" w:rsidRPr="004605A6">
          <w:rPr>
            <w:rStyle w:val="Hyperlink"/>
          </w:rPr>
          <w:t>: Keys and Certificates</w:t>
        </w:r>
      </w:hyperlink>
      <w:r w:rsidR="004605A6">
        <w:t xml:space="preserve"> for more details.</w:t>
      </w:r>
    </w:p>
    <w:p w:rsidR="00B0399A" w:rsidRDefault="00B0399A" w:rsidP="00E52D78">
      <w:pPr>
        <w:spacing w:after="0" w:line="240" w:lineRule="auto"/>
        <w:ind w:left="720"/>
      </w:pPr>
    </w:p>
    <w:p w:rsidR="00B0399A" w:rsidRDefault="00B0399A" w:rsidP="00E52D78">
      <w:pPr>
        <w:spacing w:after="0" w:line="240" w:lineRule="auto"/>
        <w:ind w:left="720"/>
      </w:pPr>
      <w:r>
        <w:t xml:space="preserve">The DICE, </w:t>
      </w:r>
      <w:proofErr w:type="spellStart"/>
      <w:r>
        <w:t>RIoT</w:t>
      </w:r>
      <w:proofErr w:type="spellEnd"/>
      <w:r>
        <w:t xml:space="preserve"> and Azure application code are built together as one firmware image; they are organized separately </w:t>
      </w:r>
      <w:r w:rsidR="00ED45CE">
        <w:t>in memory by using linker options.</w:t>
      </w:r>
      <w:r w:rsidR="009E3A8F">
        <w:t xml:space="preserve"> See </w:t>
      </w:r>
      <w:proofErr w:type="spellStart"/>
      <w:r w:rsidR="009E3A8F">
        <w:t>riotDemo.sct</w:t>
      </w:r>
      <w:proofErr w:type="spellEnd"/>
      <w:r w:rsidR="009E3A8F">
        <w:t xml:space="preserve"> for the linker file memory layouts.</w:t>
      </w:r>
    </w:p>
    <w:p w:rsidR="009E3A8F" w:rsidRDefault="009E3A8F" w:rsidP="00E52D78">
      <w:pPr>
        <w:spacing w:after="0" w:line="240" w:lineRule="auto"/>
        <w:ind w:left="720"/>
      </w:pPr>
    </w:p>
    <w:p w:rsidR="0054720A" w:rsidRDefault="0054720A" w:rsidP="00E52D78">
      <w:pPr>
        <w:spacing w:after="0" w:line="240" w:lineRule="auto"/>
        <w:ind w:left="720"/>
      </w:pPr>
      <w:proofErr w:type="spellStart"/>
      <w:r>
        <w:rPr>
          <w:color w:val="000000" w:themeColor="text1"/>
          <w:highlight w:val="lightGray"/>
        </w:rPr>
        <w:t>devBoard</w:t>
      </w:r>
      <w:r w:rsidRPr="00FF2E34">
        <w:rPr>
          <w:color w:val="000000" w:themeColor="text1"/>
          <w:highlight w:val="lightGray"/>
        </w:rPr>
        <w:t>_Azure_IoT</w:t>
      </w:r>
      <w:proofErr w:type="spellEnd"/>
      <w:r w:rsidRPr="00466CF7">
        <w:rPr>
          <w:color w:val="000000" w:themeColor="text1"/>
          <w:highlight w:val="lightGray"/>
        </w:rPr>
        <w:t>\</w:t>
      </w:r>
      <w:r>
        <w:rPr>
          <w:color w:val="000000" w:themeColor="text1"/>
          <w:highlight w:val="lightGray"/>
        </w:rPr>
        <w:t>MDK-ARM</w:t>
      </w:r>
      <w:r w:rsidR="00FB0979" w:rsidRPr="00FB0979">
        <w:rPr>
          <w:color w:val="000000" w:themeColor="text1"/>
          <w:highlight w:val="lightGray"/>
        </w:rPr>
        <w:t>\</w:t>
      </w:r>
      <w:proofErr w:type="spellStart"/>
      <w:r w:rsidR="00FB0979" w:rsidRPr="00FB0979">
        <w:rPr>
          <w:color w:val="000000" w:themeColor="text1"/>
          <w:highlight w:val="lightGray"/>
        </w:rPr>
        <w:t>riotDemo.sct</w:t>
      </w:r>
      <w:proofErr w:type="spellEnd"/>
    </w:p>
    <w:p w:rsidR="009E3A8F" w:rsidRDefault="009E3A8F" w:rsidP="00E52D78">
      <w:pPr>
        <w:spacing w:after="0" w:line="240" w:lineRule="auto"/>
        <w:ind w:left="720"/>
      </w:pPr>
    </w:p>
    <w:p w:rsidR="00B4281C" w:rsidRPr="00923E3D" w:rsidRDefault="00B4281C" w:rsidP="00A96443">
      <w:pPr>
        <w:pStyle w:val="ListParagraph"/>
        <w:spacing w:after="0" w:line="240" w:lineRule="auto"/>
        <w:ind w:left="1440"/>
      </w:pPr>
    </w:p>
    <w:p w:rsidR="00E950F7" w:rsidRPr="00E950F7" w:rsidRDefault="00E950F7" w:rsidP="007113B6">
      <w:pPr>
        <w:pStyle w:val="ListParagraph"/>
        <w:numPr>
          <w:ilvl w:val="0"/>
          <w:numId w:val="11"/>
        </w:numPr>
        <w:spacing w:line="240" w:lineRule="auto"/>
        <w:rPr>
          <w:b/>
          <w:i/>
        </w:rPr>
      </w:pPr>
      <w:r>
        <w:t xml:space="preserve">Update </w:t>
      </w:r>
      <w:r w:rsidR="009D34F5">
        <w:t xml:space="preserve">your </w:t>
      </w:r>
      <w:proofErr w:type="spellStart"/>
      <w:r w:rsidR="009D34F5">
        <w:t>iothub</w:t>
      </w:r>
      <w:proofErr w:type="spellEnd"/>
      <w:r w:rsidR="009D34F5">
        <w:t xml:space="preserve"> host </w:t>
      </w:r>
      <w:proofErr w:type="spellStart"/>
      <w:r w:rsidR="009D34F5">
        <w:t>url</w:t>
      </w:r>
      <w:proofErr w:type="spellEnd"/>
      <w:r w:rsidR="009D34F5">
        <w:t xml:space="preserve"> and device id in </w:t>
      </w:r>
      <w:r w:rsidR="007113B6" w:rsidRPr="000E0D33">
        <w:rPr>
          <w:b/>
        </w:rPr>
        <w:t>x509_client_sample.c</w:t>
      </w:r>
    </w:p>
    <w:p w:rsidR="00E950F7" w:rsidRDefault="00E950F7" w:rsidP="00E950F7">
      <w:pPr>
        <w:pStyle w:val="ListParagraph"/>
        <w:spacing w:line="240" w:lineRule="auto"/>
      </w:pPr>
    </w:p>
    <w:p w:rsidR="00AC36B5" w:rsidRDefault="00AC36B5" w:rsidP="00AC36B5">
      <w:pPr>
        <w:pStyle w:val="ListParagraph"/>
        <w:spacing w:line="240" w:lineRule="auto"/>
      </w:pPr>
      <w:r>
        <w:t>#define IOTHUB_CONNECTION_S</w:t>
      </w:r>
      <w:r w:rsidR="004943D5">
        <w:t>TRING    "azure-iothub-mchp-1</w:t>
      </w:r>
      <w:r>
        <w:t>.azure-devices.net"</w:t>
      </w:r>
    </w:p>
    <w:p w:rsidR="00AC36B5" w:rsidRDefault="00AC36B5" w:rsidP="00AC36B5">
      <w:pPr>
        <w:pStyle w:val="ListParagraph"/>
        <w:spacing w:line="240" w:lineRule="auto"/>
      </w:pPr>
      <w:r>
        <w:t xml:space="preserve">#define IOTHUB_DEVICE_ID            </w:t>
      </w:r>
      <w:r w:rsidR="00036ED1">
        <w:tab/>
        <w:t xml:space="preserve">   </w:t>
      </w:r>
      <w:r w:rsidR="00E25B17">
        <w:t>"dice-device-1</w:t>
      </w:r>
      <w:r>
        <w:t>"</w:t>
      </w:r>
    </w:p>
    <w:p w:rsidR="00AC36B5" w:rsidRPr="00E950F7" w:rsidRDefault="00AC36B5" w:rsidP="00E950F7">
      <w:pPr>
        <w:pStyle w:val="ListParagraph"/>
        <w:spacing w:line="240" w:lineRule="auto"/>
        <w:rPr>
          <w:b/>
          <w:i/>
        </w:rPr>
      </w:pPr>
    </w:p>
    <w:p w:rsidR="008E6D54" w:rsidRDefault="00595E3B" w:rsidP="008E6D54">
      <w:pPr>
        <w:pStyle w:val="ListParagraph"/>
        <w:numPr>
          <w:ilvl w:val="0"/>
          <w:numId w:val="11"/>
        </w:numPr>
        <w:spacing w:line="240" w:lineRule="auto"/>
        <w:rPr>
          <w:b/>
          <w:i/>
        </w:rPr>
      </w:pPr>
      <w:proofErr w:type="spellStart"/>
      <w:r>
        <w:t>Wifi</w:t>
      </w:r>
      <w:proofErr w:type="spellEnd"/>
      <w:r>
        <w:t xml:space="preserve"> Configuration - </w:t>
      </w:r>
      <w:r w:rsidR="008E6D54">
        <w:t xml:space="preserve">Currently the code is configured to connect through WPA-PSK. The SSID and password are set statically in </w:t>
      </w:r>
      <w:r w:rsidR="008E6D54" w:rsidRPr="008E6D54">
        <w:rPr>
          <w:b/>
          <w:i/>
        </w:rPr>
        <w:t>winc1500_connect.c</w:t>
      </w:r>
    </w:p>
    <w:p w:rsidR="001154B5" w:rsidRDefault="001154B5" w:rsidP="00314F9B">
      <w:pPr>
        <w:pStyle w:val="ListParagraph"/>
        <w:spacing w:line="240" w:lineRule="auto"/>
        <w:rPr>
          <w:color w:val="000000" w:themeColor="text1"/>
          <w:highlight w:val="lightGray"/>
        </w:rPr>
      </w:pPr>
    </w:p>
    <w:p w:rsidR="00314F9B" w:rsidRPr="008E6D54" w:rsidRDefault="00B36A4E" w:rsidP="00314F9B">
      <w:pPr>
        <w:pStyle w:val="ListParagraph"/>
        <w:spacing w:line="240" w:lineRule="auto"/>
        <w:rPr>
          <w:b/>
          <w:i/>
        </w:rPr>
      </w:pPr>
      <w:proofErr w:type="spellStart"/>
      <w:r>
        <w:rPr>
          <w:color w:val="000000" w:themeColor="text1"/>
          <w:highlight w:val="lightGray"/>
        </w:rPr>
        <w:t>devBoard</w:t>
      </w:r>
      <w:r w:rsidR="00FF2E34" w:rsidRPr="00FF2E34">
        <w:rPr>
          <w:color w:val="000000" w:themeColor="text1"/>
          <w:highlight w:val="lightGray"/>
        </w:rPr>
        <w:t>_Azure_IoT</w:t>
      </w:r>
      <w:proofErr w:type="spellEnd"/>
      <w:r w:rsidR="00FF2E34">
        <w:rPr>
          <w:color w:val="000000" w:themeColor="text1"/>
          <w:highlight w:val="lightGray"/>
        </w:rPr>
        <w:t>\</w:t>
      </w:r>
      <w:proofErr w:type="spellStart"/>
      <w:r w:rsidR="00523346" w:rsidRPr="00547E2B">
        <w:rPr>
          <w:color w:val="000000" w:themeColor="text1"/>
          <w:highlight w:val="lightGray"/>
        </w:rPr>
        <w:t>Src</w:t>
      </w:r>
      <w:proofErr w:type="spellEnd"/>
      <w:r w:rsidR="00523346" w:rsidRPr="00547E2B">
        <w:rPr>
          <w:color w:val="000000" w:themeColor="text1"/>
          <w:highlight w:val="lightGray"/>
        </w:rPr>
        <w:t>\APP\platform\</w:t>
      </w:r>
      <w:proofErr w:type="spellStart"/>
      <w:r w:rsidR="00523346" w:rsidRPr="00547E2B">
        <w:rPr>
          <w:color w:val="000000" w:themeColor="text1"/>
          <w:highlight w:val="lightGray"/>
        </w:rPr>
        <w:t>winc</w:t>
      </w:r>
      <w:proofErr w:type="spellEnd"/>
      <w:r w:rsidR="00547E2B">
        <w:rPr>
          <w:color w:val="000000" w:themeColor="text1"/>
          <w:highlight w:val="lightGray"/>
        </w:rPr>
        <w:t>\</w:t>
      </w:r>
      <w:r w:rsidR="00BC7CC9" w:rsidRPr="007B6BE2">
        <w:rPr>
          <w:color w:val="000000" w:themeColor="text1"/>
          <w:highlight w:val="lightGray"/>
        </w:rPr>
        <w:t>winc1500_connect.c</w:t>
      </w:r>
    </w:p>
    <w:p w:rsidR="001D06B6" w:rsidRPr="00BF6F63" w:rsidRDefault="001D06B6" w:rsidP="001D06B6">
      <w:pPr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F6F63">
        <w:rPr>
          <w:rFonts w:ascii="Courier New" w:hAnsi="Courier New" w:cs="Courier New"/>
          <w:sz w:val="20"/>
          <w:szCs w:val="20"/>
        </w:rPr>
        <w:t>#define CONN_SSID</w:t>
      </w:r>
      <w:r w:rsidRPr="00BF6F63">
        <w:rPr>
          <w:rFonts w:ascii="Courier New" w:hAnsi="Courier New" w:cs="Courier New"/>
          <w:sz w:val="20"/>
          <w:szCs w:val="20"/>
        </w:rPr>
        <w:tab/>
      </w:r>
      <w:r w:rsidRPr="00BF6F63">
        <w:rPr>
          <w:rFonts w:ascii="Courier New" w:hAnsi="Courier New" w:cs="Courier New"/>
          <w:sz w:val="20"/>
          <w:szCs w:val="20"/>
        </w:rPr>
        <w:tab/>
      </w:r>
      <w:r w:rsidRPr="00BF6F63">
        <w:rPr>
          <w:rFonts w:ascii="Courier New" w:hAnsi="Courier New" w:cs="Courier New"/>
          <w:sz w:val="20"/>
          <w:szCs w:val="20"/>
        </w:rPr>
        <w:tab/>
      </w:r>
      <w:r w:rsidRPr="00BF6F63">
        <w:rPr>
          <w:rFonts w:ascii="Courier New" w:hAnsi="Courier New" w:cs="Courier New"/>
          <w:sz w:val="20"/>
          <w:szCs w:val="20"/>
        </w:rPr>
        <w:tab/>
      </w:r>
      <w:r w:rsidRPr="00BF6F63">
        <w:rPr>
          <w:rFonts w:ascii="Courier New" w:hAnsi="Courier New" w:cs="Courier New"/>
          <w:sz w:val="20"/>
          <w:szCs w:val="20"/>
        </w:rPr>
        <w:tab/>
      </w:r>
      <w:r w:rsidRPr="00BF6F63">
        <w:rPr>
          <w:rFonts w:ascii="Courier New" w:hAnsi="Courier New" w:cs="Courier New"/>
          <w:sz w:val="20"/>
          <w:szCs w:val="20"/>
        </w:rPr>
        <w:tab/>
        <w:t>"TP-LINK_6934"</w:t>
      </w:r>
    </w:p>
    <w:p w:rsidR="008E6D54" w:rsidRPr="00BF6F63" w:rsidRDefault="001D06B6" w:rsidP="001D06B6">
      <w:pPr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F6F63">
        <w:rPr>
          <w:rFonts w:ascii="Courier New" w:hAnsi="Courier New" w:cs="Courier New"/>
          <w:sz w:val="20"/>
          <w:szCs w:val="20"/>
        </w:rPr>
        <w:t>#define CONN_PSK_PWD</w:t>
      </w:r>
      <w:r w:rsidRPr="00BF6F63">
        <w:rPr>
          <w:rFonts w:ascii="Courier New" w:hAnsi="Courier New" w:cs="Courier New"/>
          <w:sz w:val="20"/>
          <w:szCs w:val="20"/>
        </w:rPr>
        <w:tab/>
      </w:r>
      <w:r w:rsidRPr="00BF6F63">
        <w:rPr>
          <w:rFonts w:ascii="Courier New" w:hAnsi="Courier New" w:cs="Courier New"/>
          <w:sz w:val="20"/>
          <w:szCs w:val="20"/>
        </w:rPr>
        <w:tab/>
      </w:r>
      <w:r w:rsidRPr="00BF6F63">
        <w:rPr>
          <w:rFonts w:ascii="Courier New" w:hAnsi="Courier New" w:cs="Courier New"/>
          <w:sz w:val="20"/>
          <w:szCs w:val="20"/>
        </w:rPr>
        <w:tab/>
      </w:r>
      <w:r w:rsidRPr="00BF6F63">
        <w:rPr>
          <w:rFonts w:ascii="Courier New" w:hAnsi="Courier New" w:cs="Courier New"/>
          <w:sz w:val="20"/>
          <w:szCs w:val="20"/>
        </w:rPr>
        <w:tab/>
      </w:r>
      <w:r w:rsidRPr="00BF6F63">
        <w:rPr>
          <w:rFonts w:ascii="Courier New" w:hAnsi="Courier New" w:cs="Courier New"/>
          <w:sz w:val="20"/>
          <w:szCs w:val="20"/>
        </w:rPr>
        <w:tab/>
        <w:t>"03893708"</w:t>
      </w:r>
    </w:p>
    <w:p w:rsidR="00BF6F63" w:rsidRDefault="00BF6F63" w:rsidP="00EF3C7D">
      <w:pPr>
        <w:spacing w:line="240" w:lineRule="auto"/>
        <w:ind w:firstLine="720"/>
      </w:pPr>
    </w:p>
    <w:p w:rsidR="008E6D54" w:rsidRDefault="008E6D54" w:rsidP="00EF3C7D">
      <w:pPr>
        <w:spacing w:line="240" w:lineRule="auto"/>
        <w:ind w:firstLine="720"/>
      </w:pPr>
      <w:r>
        <w:t xml:space="preserve">Modify the above values to match your </w:t>
      </w:r>
      <w:proofErr w:type="spellStart"/>
      <w:r>
        <w:t>wifi</w:t>
      </w:r>
      <w:proofErr w:type="spellEnd"/>
      <w:r>
        <w:t xml:space="preserve"> router. </w:t>
      </w:r>
    </w:p>
    <w:p w:rsidR="008E6D54" w:rsidRDefault="00184AA2" w:rsidP="00611A0C">
      <w:pPr>
        <w:pStyle w:val="ListParagraph"/>
        <w:numPr>
          <w:ilvl w:val="0"/>
          <w:numId w:val="11"/>
        </w:numPr>
        <w:spacing w:line="240" w:lineRule="auto"/>
      </w:pPr>
      <w:r>
        <w:t xml:space="preserve">Build </w:t>
      </w:r>
      <w:r w:rsidR="008E6D54">
        <w:t>Output</w:t>
      </w:r>
    </w:p>
    <w:p w:rsidR="008E6D54" w:rsidRDefault="008E6D54" w:rsidP="008E6D54">
      <w:pPr>
        <w:spacing w:line="240" w:lineRule="auto"/>
      </w:pPr>
    </w:p>
    <w:p w:rsidR="008E6D54" w:rsidRDefault="00FB5E98" w:rsidP="00611A0C">
      <w:pPr>
        <w:spacing w:line="240" w:lineRule="auto"/>
        <w:ind w:firstLine="720"/>
      </w:pPr>
      <w:r>
        <w:rPr>
          <w:noProof/>
        </w:rPr>
        <w:drawing>
          <wp:inline distT="0" distB="0" distL="0" distR="0">
            <wp:extent cx="5943600" cy="1802461"/>
            <wp:effectExtent l="0" t="0" r="0" b="7620"/>
            <wp:docPr id="8" name="Picture 8" descr="D:\Tasks\Azure\2812\build_lo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Tasks\Azure\2812\build_log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02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5E86" w:rsidRDefault="00B23325" w:rsidP="009B464C">
      <w:pPr>
        <w:pStyle w:val="ListParagraph"/>
        <w:spacing w:line="240" w:lineRule="auto"/>
      </w:pPr>
      <w:r>
        <w:t xml:space="preserve">Compiler: </w:t>
      </w:r>
      <w:proofErr w:type="spellStart"/>
      <w:r>
        <w:t>Keil</w:t>
      </w:r>
      <w:proofErr w:type="spellEnd"/>
      <w:r>
        <w:t xml:space="preserve"> </w:t>
      </w:r>
      <w:proofErr w:type="spellStart"/>
      <w:r>
        <w:t>uVision</w:t>
      </w:r>
      <w:proofErr w:type="spellEnd"/>
      <w:r>
        <w:t xml:space="preserve"> V5.23</w:t>
      </w:r>
      <w:r w:rsidR="00AB5E86">
        <w:t>.0.0</w:t>
      </w:r>
    </w:p>
    <w:p w:rsidR="0088202F" w:rsidRDefault="008E6D54" w:rsidP="00C56629">
      <w:pPr>
        <w:ind w:left="720"/>
        <w:rPr>
          <w:color w:val="000000" w:themeColor="text1"/>
        </w:rPr>
      </w:pPr>
      <w:r>
        <w:t xml:space="preserve">The </w:t>
      </w:r>
      <w:proofErr w:type="spellStart"/>
      <w:r>
        <w:t>spi_image</w:t>
      </w:r>
      <w:proofErr w:type="spellEnd"/>
      <w:r>
        <w:t xml:space="preserve"> </w:t>
      </w:r>
      <w:r w:rsidR="00835974">
        <w:t>(</w:t>
      </w:r>
      <w:proofErr w:type="spellStart"/>
      <w:r w:rsidR="00904812" w:rsidRPr="000428AE">
        <w:rPr>
          <w:highlight w:val="lightGray"/>
        </w:rPr>
        <w:t>spi_image.bin</w:t>
      </w:r>
      <w:proofErr w:type="spellEnd"/>
      <w:r w:rsidR="00835974">
        <w:t xml:space="preserve">) </w:t>
      </w:r>
      <w:r>
        <w:t>is created as part of the post-build process. The output files are placed in:</w:t>
      </w:r>
      <w:r w:rsidR="005A60A4">
        <w:t xml:space="preserve"> </w:t>
      </w:r>
      <w:proofErr w:type="spellStart"/>
      <w:r w:rsidR="00B36A4E">
        <w:rPr>
          <w:color w:val="000000" w:themeColor="text1"/>
          <w:highlight w:val="lightGray"/>
        </w:rPr>
        <w:t>devBoard</w:t>
      </w:r>
      <w:r w:rsidR="00A54DB9" w:rsidRPr="00FF2E34">
        <w:rPr>
          <w:color w:val="000000" w:themeColor="text1"/>
          <w:highlight w:val="lightGray"/>
        </w:rPr>
        <w:t>_Azure_IoT</w:t>
      </w:r>
      <w:proofErr w:type="spellEnd"/>
      <w:r w:rsidR="0088202F" w:rsidRPr="00466CF7">
        <w:rPr>
          <w:color w:val="000000" w:themeColor="text1"/>
          <w:highlight w:val="lightGray"/>
        </w:rPr>
        <w:t>\</w:t>
      </w:r>
      <w:r w:rsidR="004027AF">
        <w:rPr>
          <w:color w:val="000000" w:themeColor="text1"/>
          <w:highlight w:val="lightGray"/>
        </w:rPr>
        <w:t>MDK-ARM\</w:t>
      </w:r>
      <w:r w:rsidR="000D49BD" w:rsidRPr="00B44213">
        <w:rPr>
          <w:color w:val="000000" w:themeColor="text1"/>
          <w:highlight w:val="lightGray"/>
        </w:rPr>
        <w:t>targets</w:t>
      </w:r>
    </w:p>
    <w:p w:rsidR="004B18B6" w:rsidRPr="00C35B2F" w:rsidRDefault="004B18B6" w:rsidP="00DF4F4E"/>
    <w:p w:rsidR="008E6D54" w:rsidRDefault="008E6D54" w:rsidP="008E6D54">
      <w:pPr>
        <w:rPr>
          <w:rFonts w:asciiTheme="majorHAnsi" w:eastAsiaTheme="majorEastAsia" w:hAnsiTheme="majorHAnsi" w:cstheme="majorBidi"/>
          <w:color w:val="4F81BD" w:themeColor="accent1"/>
        </w:rPr>
      </w:pPr>
      <w:r>
        <w:br w:type="page"/>
      </w:r>
    </w:p>
    <w:p w:rsidR="008A77EF" w:rsidRDefault="004B18B6" w:rsidP="004B18B6">
      <w:pPr>
        <w:pStyle w:val="Heading3"/>
      </w:pPr>
      <w:r>
        <w:lastRenderedPageBreak/>
        <w:t xml:space="preserve">3.2 </w:t>
      </w:r>
      <w:r w:rsidR="008A77EF">
        <w:t>Build Firmware into Flash</w:t>
      </w:r>
    </w:p>
    <w:p w:rsidR="00107CAB" w:rsidRDefault="00107CAB" w:rsidP="005D2338">
      <w:pPr>
        <w:spacing w:line="240" w:lineRule="auto"/>
      </w:pPr>
    </w:p>
    <w:p w:rsidR="008A11FF" w:rsidRDefault="0056012A" w:rsidP="005D2338">
      <w:pPr>
        <w:spacing w:line="240" w:lineRule="auto"/>
      </w:pPr>
      <w:r>
        <w:t>The CEC1x</w:t>
      </w:r>
      <w:r w:rsidR="00D812AD">
        <w:t xml:space="preserve">02 firmware application is stored in the external SPI flash device. </w:t>
      </w:r>
    </w:p>
    <w:p w:rsidR="00D812AD" w:rsidRDefault="00BB21A7" w:rsidP="005D2338">
      <w:pPr>
        <w:spacing w:line="240" w:lineRule="auto"/>
      </w:pPr>
      <w:r>
        <w:t xml:space="preserve">Use the </w:t>
      </w:r>
      <w:proofErr w:type="spellStart"/>
      <w:r w:rsidRPr="00BB21A7">
        <w:t>mikroProg</w:t>
      </w:r>
      <w:proofErr w:type="spellEnd"/>
      <w:r w:rsidRPr="00BB21A7">
        <w:t xml:space="preserve"> Suite </w:t>
      </w:r>
      <w:proofErr w:type="gramStart"/>
      <w:r w:rsidRPr="00BB21A7">
        <w:t>For</w:t>
      </w:r>
      <w:proofErr w:type="gramEnd"/>
      <w:r w:rsidRPr="00BB21A7">
        <w:t xml:space="preserve"> ARM</w:t>
      </w:r>
      <w:r w:rsidR="0056012A">
        <w:t xml:space="preserve"> to program the SPI in the CEC1x</w:t>
      </w:r>
      <w:r>
        <w:t>02 PIM.</w:t>
      </w:r>
    </w:p>
    <w:p w:rsidR="00F71EE9" w:rsidRDefault="00F71EE9" w:rsidP="005D2338">
      <w:pPr>
        <w:spacing w:line="240" w:lineRule="auto"/>
      </w:pPr>
    </w:p>
    <w:p w:rsidR="00FB02EC" w:rsidRDefault="00555E1B" w:rsidP="004B18B6">
      <w:pPr>
        <w:pStyle w:val="Heading3"/>
      </w:pPr>
      <w:r>
        <w:t>3.</w:t>
      </w:r>
      <w:r w:rsidR="009F6904">
        <w:t>3</w:t>
      </w:r>
      <w:r>
        <w:t xml:space="preserve"> </w:t>
      </w:r>
      <w:r w:rsidR="00D9353F">
        <w:t>Connect and send messages to Azure IoT Hub</w:t>
      </w:r>
    </w:p>
    <w:p w:rsidR="009A7F60" w:rsidRDefault="009A7F60" w:rsidP="00D31FDA">
      <w:r>
        <w:t>To view the UART traces:</w:t>
      </w:r>
    </w:p>
    <w:p w:rsidR="009A7F60" w:rsidRDefault="009A7F60" w:rsidP="009A7F60">
      <w:pPr>
        <w:pStyle w:val="ListParagraph"/>
        <w:numPr>
          <w:ilvl w:val="0"/>
          <w:numId w:val="2"/>
        </w:numPr>
      </w:pPr>
      <w:r>
        <w:t xml:space="preserve">connect USB cable </w:t>
      </w:r>
      <w:r w:rsidR="00C96E37">
        <w:t>between</w:t>
      </w:r>
      <w:r w:rsidR="005372FB">
        <w:t xml:space="preserve"> </w:t>
      </w:r>
      <w:proofErr w:type="spellStart"/>
      <w:r w:rsidR="00B36A4E">
        <w:t>devBoard</w:t>
      </w:r>
      <w:proofErr w:type="spellEnd"/>
      <w:r w:rsidR="005372FB">
        <w:t xml:space="preserve"> board </w:t>
      </w:r>
      <w:r w:rsidR="00C96E37">
        <w:t>and</w:t>
      </w:r>
      <w:r w:rsidR="001133CF">
        <w:t xml:space="preserve"> Windows</w:t>
      </w:r>
      <w:r>
        <w:t xml:space="preserve"> host </w:t>
      </w:r>
    </w:p>
    <w:p w:rsidR="009A7F60" w:rsidRDefault="009A7F60" w:rsidP="009A7F60">
      <w:pPr>
        <w:pStyle w:val="ListParagraph"/>
        <w:numPr>
          <w:ilvl w:val="0"/>
          <w:numId w:val="2"/>
        </w:numPr>
      </w:pPr>
      <w:r>
        <w:t xml:space="preserve">After driver installation, start ComXDBG.exe </w:t>
      </w:r>
    </w:p>
    <w:p w:rsidR="009A7F60" w:rsidRPr="00043CB4" w:rsidRDefault="00B36A4E" w:rsidP="002F2B4C">
      <w:pPr>
        <w:pStyle w:val="ListParagraph"/>
        <w:rPr>
          <w:b/>
        </w:rPr>
      </w:pPr>
      <w:proofErr w:type="spellStart"/>
      <w:r>
        <w:rPr>
          <w:color w:val="000000" w:themeColor="text1"/>
          <w:highlight w:val="lightGray"/>
        </w:rPr>
        <w:t>devBoard</w:t>
      </w:r>
      <w:r w:rsidR="00DD69E8" w:rsidRPr="00FF2E34">
        <w:rPr>
          <w:color w:val="000000" w:themeColor="text1"/>
          <w:highlight w:val="lightGray"/>
        </w:rPr>
        <w:t>_Azure_IoT</w:t>
      </w:r>
      <w:proofErr w:type="spellEnd"/>
      <w:r w:rsidR="00A03B6F" w:rsidRPr="00466CF7">
        <w:rPr>
          <w:color w:val="000000" w:themeColor="text1"/>
          <w:highlight w:val="lightGray"/>
        </w:rPr>
        <w:t>\</w:t>
      </w:r>
      <w:r w:rsidR="00C937DF">
        <w:rPr>
          <w:color w:val="000000" w:themeColor="text1"/>
          <w:highlight w:val="lightGray"/>
        </w:rPr>
        <w:t>utilities</w:t>
      </w:r>
      <w:r w:rsidR="00A03B6F" w:rsidRPr="00466CF7">
        <w:rPr>
          <w:color w:val="000000" w:themeColor="text1"/>
          <w:highlight w:val="lightGray"/>
        </w:rPr>
        <w:t>\</w:t>
      </w:r>
      <w:r w:rsidR="00C937DF" w:rsidRPr="00D10000">
        <w:rPr>
          <w:color w:val="000000" w:themeColor="text1"/>
          <w:highlight w:val="lightGray"/>
        </w:rPr>
        <w:t xml:space="preserve"> </w:t>
      </w:r>
      <w:proofErr w:type="spellStart"/>
      <w:r w:rsidR="00C937DF" w:rsidRPr="00D10000">
        <w:rPr>
          <w:color w:val="000000" w:themeColor="text1"/>
          <w:highlight w:val="lightGray"/>
        </w:rPr>
        <w:t>ComEDBG</w:t>
      </w:r>
      <w:proofErr w:type="spellEnd"/>
      <w:r w:rsidR="00C937DF" w:rsidRPr="00C937DF">
        <w:rPr>
          <w:color w:val="000000" w:themeColor="text1"/>
          <w:highlight w:val="lightGray"/>
        </w:rPr>
        <w:t xml:space="preserve"> </w:t>
      </w:r>
      <w:r w:rsidR="00A03B6F" w:rsidRPr="00466CF7">
        <w:rPr>
          <w:color w:val="000000" w:themeColor="text1"/>
          <w:highlight w:val="lightGray"/>
        </w:rPr>
        <w:t>\</w:t>
      </w:r>
      <w:r w:rsidR="00861AA7" w:rsidRPr="00D10000">
        <w:rPr>
          <w:color w:val="000000" w:themeColor="text1"/>
          <w:highlight w:val="lightGray"/>
        </w:rPr>
        <w:t xml:space="preserve"> ComXDBG.exe</w:t>
      </w:r>
    </w:p>
    <w:p w:rsidR="005372FB" w:rsidRDefault="005372FB" w:rsidP="002F2B4C">
      <w:pPr>
        <w:pStyle w:val="ListParagraph"/>
        <w:numPr>
          <w:ilvl w:val="0"/>
          <w:numId w:val="2"/>
        </w:numPr>
      </w:pPr>
      <w:r>
        <w:t xml:space="preserve">Select FTDIBUS COM port </w:t>
      </w:r>
    </w:p>
    <w:p w:rsidR="002F2B4C" w:rsidRDefault="005372FB" w:rsidP="005372FB">
      <w:pPr>
        <w:pStyle w:val="ListParagraph"/>
      </w:pPr>
      <w:r>
        <w:t>For</w:t>
      </w:r>
      <w:r w:rsidR="002B2C49">
        <w:t xml:space="preserve"> example; </w:t>
      </w:r>
      <w:r>
        <w:t>for the below options we would enter 0</w:t>
      </w:r>
    </w:p>
    <w:p w:rsidR="00D31FDA" w:rsidRDefault="00D31FDA" w:rsidP="00EF39DD">
      <w:pPr>
        <w:spacing w:line="240" w:lineRule="auto"/>
        <w:ind w:firstLine="720"/>
      </w:pPr>
      <w:r>
        <w:rPr>
          <w:noProof/>
        </w:rPr>
        <w:drawing>
          <wp:inline distT="0" distB="0" distL="0" distR="0" wp14:anchorId="0BC4DCD1" wp14:editId="63810CC7">
            <wp:extent cx="5012837" cy="2984673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12837" cy="2984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72FB" w:rsidRDefault="005372FB" w:rsidP="003D631D">
      <w:pPr>
        <w:pStyle w:val="ListParagraph"/>
        <w:numPr>
          <w:ilvl w:val="0"/>
          <w:numId w:val="2"/>
        </w:numPr>
      </w:pPr>
      <w:r>
        <w:t xml:space="preserve">You should be able to view UART traces from the </w:t>
      </w:r>
      <w:proofErr w:type="spellStart"/>
      <w:r w:rsidR="00B36A4E">
        <w:t>devBoard</w:t>
      </w:r>
      <w:proofErr w:type="spellEnd"/>
      <w:r>
        <w:t xml:space="preserve"> board</w:t>
      </w:r>
    </w:p>
    <w:p w:rsidR="003D2F7E" w:rsidRDefault="003D2F7E" w:rsidP="003D2F7E">
      <w:pPr>
        <w:ind w:left="720"/>
      </w:pPr>
      <w:r>
        <w:t xml:space="preserve">Alternatively, you can use your serial terminal (e.g. </w:t>
      </w:r>
      <w:proofErr w:type="spellStart"/>
      <w:r>
        <w:t>TeraTerm</w:t>
      </w:r>
      <w:proofErr w:type="spellEnd"/>
      <w:r>
        <w:t xml:space="preserve"> for Windows) with the following parameters:</w:t>
      </w:r>
    </w:p>
    <w:p w:rsidR="003D2F7E" w:rsidRDefault="003D2F7E" w:rsidP="003D2F7E">
      <w:pPr>
        <w:pStyle w:val="ListParagraph"/>
        <w:numPr>
          <w:ilvl w:val="0"/>
          <w:numId w:val="13"/>
        </w:numPr>
        <w:spacing w:line="240" w:lineRule="auto"/>
      </w:pPr>
      <w:proofErr w:type="spellStart"/>
      <w:r>
        <w:t>BaudRate</w:t>
      </w:r>
      <w:proofErr w:type="spellEnd"/>
      <w:r>
        <w:t xml:space="preserve"> : 115200</w:t>
      </w:r>
    </w:p>
    <w:p w:rsidR="003D2F7E" w:rsidRDefault="003D2F7E" w:rsidP="003D2F7E">
      <w:pPr>
        <w:pStyle w:val="ListParagraph"/>
        <w:numPr>
          <w:ilvl w:val="0"/>
          <w:numId w:val="13"/>
        </w:numPr>
        <w:spacing w:line="240" w:lineRule="auto"/>
      </w:pPr>
      <w:r>
        <w:t>Data : 8-bit</w:t>
      </w:r>
    </w:p>
    <w:p w:rsidR="003D2F7E" w:rsidRDefault="003D2F7E" w:rsidP="003D2F7E">
      <w:pPr>
        <w:pStyle w:val="ListParagraph"/>
        <w:numPr>
          <w:ilvl w:val="0"/>
          <w:numId w:val="13"/>
        </w:numPr>
        <w:spacing w:line="240" w:lineRule="auto"/>
      </w:pPr>
      <w:r>
        <w:t>Parity : None</w:t>
      </w:r>
    </w:p>
    <w:p w:rsidR="003D2F7E" w:rsidRDefault="003D2F7E" w:rsidP="003D2F7E">
      <w:pPr>
        <w:pStyle w:val="ListParagraph"/>
        <w:numPr>
          <w:ilvl w:val="0"/>
          <w:numId w:val="13"/>
        </w:numPr>
        <w:spacing w:line="240" w:lineRule="auto"/>
      </w:pPr>
      <w:r>
        <w:t>Stop : 1 bit</w:t>
      </w:r>
    </w:p>
    <w:p w:rsidR="003D2F7E" w:rsidRPr="00D31FDA" w:rsidRDefault="003D2F7E" w:rsidP="003D2F7E">
      <w:pPr>
        <w:pStyle w:val="ListParagraph"/>
        <w:numPr>
          <w:ilvl w:val="0"/>
          <w:numId w:val="13"/>
        </w:numPr>
        <w:spacing w:line="240" w:lineRule="auto"/>
      </w:pPr>
      <w:r>
        <w:t>Flow Control : None</w:t>
      </w:r>
    </w:p>
    <w:p w:rsidR="004419CE" w:rsidRDefault="004419CE" w:rsidP="00FB08AD">
      <w:pPr>
        <w:ind w:firstLine="720"/>
      </w:pPr>
      <w:r>
        <w:t>Sample log</w:t>
      </w:r>
    </w:p>
    <w:p w:rsidR="007C4C4A" w:rsidRDefault="007C4C4A" w:rsidP="004419CE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 xml:space="preserve">[20:39:04.932] AZURE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IoT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 xml:space="preserve"> Node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 xml:space="preserve">[20:39:04.932] Microchip CEC1702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devBoard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 xml:space="preserve"> 01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 xml:space="preserve">[20:39:04.932] Firmware 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Version :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CEC1702_devBoard_diceRIoT_build_0800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[20:39:04.932] Dec 28 2017 20:25:54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[20:39:04.932] ------------------------------------------------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[20:39:05.882] winc1500_wifi_cb: 2c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[20:39:05.882] M2M_WIFI_RESP_CON_STATE_CHANGED: CONNECTED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[20:39:05.882] winc1500_wifi_cb: 32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[20:39:05.882] M2M_WIFI_REQ_DHCP_CONF: IP is 192.168.43.70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[20:39:05.882] WINC is connected to Akshaya successfully!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[20:39:05.882] winc1500_wifi_init: Done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 xml:space="preserve">[20:39:05.882] Initializing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rando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>.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 xml:space="preserve">[20:39:05.882] DPS_HSM: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initialize_riot_system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>: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 xml:space="preserve">[20:39:05.933]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Iothub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 xml:space="preserve"> Version: 1.1.22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 xml:space="preserve">[20:39:05.933] --------------------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IoTHubClient_LL_CreateFromDeviceAuth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 xml:space="preserve"> -------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 xml:space="preserve">[20:39:05.933] IOTHUB CLIENT: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uri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 xml:space="preserve"> azure-iothub-mchp-ny-1.azure-devices.net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[20:39:05.933] IOTHUB CLIENT: device id dice-device-1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 xml:space="preserve">[20:39:05.933] DPS_HSM: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dps_hsm_riot_create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>: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[20:39:05.933] RIOT: CDI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[20:39:05.933] ce1c95020a4902a87fde4dbf8977b68362a944eac301c4c6c25828c92bd80780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[20:39:07.039] RIOT: Device Certificate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[20:39:07.089] -----BEGIN CERTIFICATE-----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[20:39:07.089] MIIBdTCCARugAwIBAgIFDg0MCwowCgYIKoZIzj0EAwIwNDESMBAGA1UEAwwJcmlvdC1yb290MQswCQYDVQQGDAJVUzERMA8GA1UECgwITVNSX1RFU1QwHhcNMTcwMTAxMDAwMDAwWhcNMzcwMTAxMDAwMDAwWjA7MRkwFwYDVQQDDBByaW90LXNpZ25lci1jb3JlMQswCQYDVQQGDAJVUzERMA8GA1UECgwITVNSX1RFU1QwWTATBgcqhkjOPQIBBggqhkjOPQMBBwNCAAR2C/Fa9fotRGPpEN91dRjfT7iHPyBnpx/blWJ9CFvfA+65lPGvT2cuyVRh0XjaoDpWwhSPV/KbqYu/YrpqAu+9oxMwETAPBgNVHRMECDAGAQH/AgEBMAoGCCqGSM49BAMCA0gAMEUCIQDFhqlOoamzbIz/1NUWm2njxwjDcxM/uSOw8fc2iUkEEwIgBl2wjtTF2TXnWfN8wTj/vHRysR3lK6mit4J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jvO9C0oE=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[20:39:07.089] -----END CERTIFICATE-----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 xml:space="preserve">[20:39:07.390] DPS_HSM: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dps_hsm_riot_get_certificate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>: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[20:39:07.390] RIOT: Alias Certificate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[20:39:07.390] -----BEGIN CERTIFICATE-----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[20:39:07.490] MIICNjCCAdugAwIBAgIFCgsMDQ4wCgYIKoZIzj0EAwIwOzEZMBcGA1UEAwwQcmlvdC1zaWduZXItY29yZTELMAkGA1UEBgwCVVMxETAPBgNVBAoMCE1TUl9URVNUMB4XDTE3MDEwMTAwMDAwMFoXDTM3MDEwMTAwMDAwMFowOzEZMBcGA1UEAwwQcmlvdC1kZXZpY2UtY2VydDELMAkGA1UEBgwCVVMxETAPBgNVBAoMCE1TUl9URVNUMFkwEwYHKoZIzj0CAQYIKoZIzj0DAQcDQgAEXl8k/JM5Trrd+T2hCzH8J8FzdMo+nqEBctNE0wUQWesM+QbsF1PBmEHxb/FpqegLlleJW4niMxaN8z3J7T/imKOByzCByDAWBgNVHSUBAf8EDDAKBggrBgEFBQcDAjCBrQYDVR0RAQH/BIGiMIGfoIGcBgorBgEEAYI3WQMBMIGNAgEBMFkwEwYHKoZIzj0CAQYIKoZIzj0DAQcDQgA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EdgvxWvX6LURj6RDfdXUY30+4hz8gZ6cf25VifQhb3wPuuZTxr09nLslUYdF42qA6VsIUj1fym6mLv2K6agLvvTAtBglghkgBZQMEAgEEIGvpsYTJN8KOEi7uUSto6o4Aw90VnqToXoTLqWb0Rs1OMAoGCCqGSM49BAMCA0kAMEYCIQDFhqlOoamzbIz/1NUWm2njxwjDcxM/uSOw8fc2iUkEEwIhAMts/WpPgP8xjvYkDaI4n0x30euQUj78oTvlY4Qp61yk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[20:39:07.490] -----END CERTIFICATE-----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 xml:space="preserve">[20:39:07.490] DPS_HSM: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dps_hsm_riot_get_alias_key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>: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[20:39:07.490] RIOT: Alias key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[20:39:07.490] -----BEGIN EC PRIVATE KEY-----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[20:39:07.490] MHcCAQEEINXd3WSS7LqDEFGdpbQi0V51w01XkpMVPUYlG9V7/ldUoAoGCCqGSM49AwEHoUQDQgAEXl8k/JM5Trrd+T2hCzH8J8FzdMo+nqEBctNE0wUQWesM+QbsF1PBmEHxb/FpqegLlleJW4niMxaN8z3J7T/imA==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[20:39:07.490] -----END EC PRIVATE KEY-----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 xml:space="preserve">[20:39:07.490] DPS_HSM: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dps_hsm_riot_destroy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>: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 xml:space="preserve">[20:39:07.490]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socketio_create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>: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 xml:space="preserve">[20:39:07.490] TLSIO MBEDTLS: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setoption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>: x509EccCertificate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 xml:space="preserve">[20:39:07.542] TLSIO MBEDTLS: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setoption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>: x509EccAliasKey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 xml:space="preserve">[20:39:07.542] TLSIO MBEDTLS: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setoption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 xml:space="preserve">: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TrustedCerts</w:t>
      </w:r>
      <w:proofErr w:type="spellEnd"/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 xml:space="preserve">[20:39:07.542] Sending temperature reading to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IoTHub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 xml:space="preserve"> every 2 seconds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 xml:space="preserve">[20:39:07.542]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socketio_open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>: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[20:39:07.592] winc1500_wifi_cb: 20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[20:39:07.642] winc1500_wifi_cb: 1b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lastRenderedPageBreak/>
        <w:t>[20:39:07.842] SERVER IP is 40.76.71.185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[20:39:08.092] winc1500_connect: socket: 0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 xml:space="preserve">[20:39:14.595]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mbedtls_connect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 xml:space="preserve">: </w:t>
      </w:r>
      <w:proofErr w:type="spellStart"/>
      <w:proofErr w:type="gramStart"/>
      <w:r w:rsidRPr="00FB5E98">
        <w:rPr>
          <w:rFonts w:ascii="Courier New" w:hAnsi="Courier New" w:cs="Courier New"/>
          <w:sz w:val="18"/>
          <w:szCs w:val="18"/>
        </w:rPr>
        <w:t>sts</w:t>
      </w:r>
      <w:proofErr w:type="spellEnd"/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0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[20:39:14.897] -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&gt;  CONNECT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| VER: 4 | KEEPALIVE: 25 | FLAGS: 128 | USERNAME: azure-iothub-mchp-ny-1.azure-devices.net/dice-device-1/api-version=2016-11-14&amp;DeviceClientType=iothubclient%2f1.1.22%20(CEC1702) | CLEAN: 0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[20:39:15.897] &lt;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-  CONNACK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| SESSION_PRESENT: true | RETURN_CODE: 0x0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 xml:space="preserve">[20:39:17.903]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IoTHubClient_LL_SendEventAsync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 xml:space="preserve"> accepted message [1] for transmission to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IoT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 xml:space="preserve"> Hub.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[20:39:18.203] -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&gt;  SUBSCRIBE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| PACKET_ID: 2 | TOPIC_NAME: devices/dice-device-1/messages/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devicebound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>/# | QOS: 1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[20:39:19.204] &lt;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-  SUBACK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| PACKET_ID: 2 | RETURN_CODE: 1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 xml:space="preserve">[20:39:21.255]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IoTHubClient_LL_SendEventAsync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 xml:space="preserve"> accepted message [2] for transmission to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IoT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 xml:space="preserve"> Hub.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[20:39:24.608] -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&gt;  PUBLISH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| IS_DUP: false | RETAIN: 0 | QOS: DELIVER_AT_LEAST_ONCE | TOPIC_NAME: devices/dice-device-1/messages/events/ | PACKET_ID: 3 | PAYLOAD_LEN: 83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[20:39:26.509] -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&gt;  PUBLISH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| IS_DUP: false | RETAIN: 0 | QOS: DELIVER_AT_LEAST_ONCE | TOPIC_NAME: devices/dice-device-1/messages/events/ | PACKET_ID: 4 | PAYLOAD_LEN: 83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[20:39:27.510] &lt;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-  PUBACK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| PACKET_ID: 3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[20:39:27.510] &lt;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-  PUBACK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| PACKET_ID: 4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 xml:space="preserve">[20:39:29.517]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IoTHubClient_LL_SendEventAsync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 xml:space="preserve"> accepted message [3] for transmission to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IoT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 xml:space="preserve"> Hub.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[20:39:29.868] -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&gt;  PUBLISH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| IS_DUP: false | RETAIN: 0 | QOS: DELIVER_AT_LEAST_ONCE | TOPIC_NAME: devices/dice-device-1/messages/events/ | PACKET_ID: 5 | PAYLOAD_LEN: 83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[20:39:30.869] &lt;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-  PUBACK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| PACKET_ID: 5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 xml:space="preserve">[20:39:32.871]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IoTHubClient_LL_SendEventAsync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 xml:space="preserve"> accepted message [4] for transmission to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IoT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 xml:space="preserve"> Hub.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[20:39:33.172] -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&gt;  PUBLISH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| IS_DUP: false | RETAIN: 0 | QOS: DELIVER_AT_LEAST_ONCE | TOPIC_NAME: devices/dice-device-1/messages/events/ | PACKET_ID: 6 | PAYLOAD_LEN: 83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[20:39:34.175] &lt;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-  PUBACK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| PACKET_ID: 6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 xml:space="preserve">[20:39:36.175]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IoTHubClient_LL_SendEventAsync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 xml:space="preserve"> accepted message [5] for transmission to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IoT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 xml:space="preserve"> Hub.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[20:39:36.477] -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&gt;  PUBLISH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| IS_DUP: false | RETAIN: 0 | QOS: DELIVER_AT_LEAST_ONCE | TOPIC_NAME: devices/dice-device-1/messages/events/ | PACKET_ID: 7 | PAYLOAD_LEN: 83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[20:39:37.477] &lt;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-  PUBACK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| PACKET_ID: 7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 xml:space="preserve">[20:39:39.480]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IoTHubClient_LL_SendEventAsync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 xml:space="preserve"> accepted message [6] for transmission to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IoT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 xml:space="preserve"> Hub.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[20:39:39.831] -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&gt;  PUBLISH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| IS_DUP: false | RETAIN: 0 | QOS: DELIVER_AT_LEAST_ONCE | TOPIC_NAME: devices/dice-device-1/messages/events/ | PACKET_ID: 8 | PAYLOAD_LEN: 83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[20:39:40.832] &lt;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-  PUBACK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| PACKET_ID: 8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 xml:space="preserve">[20:39:42.883]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IoTHubClient_LL_SendEventAsync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 xml:space="preserve"> accepted message [7] for transmission to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IoT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 xml:space="preserve"> Hub.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[20:39:43.183] -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&gt;  PUBLISH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| IS_DUP: false | RETAIN: 0 | QOS: DELIVER_AT_LEAST_ONCE | TOPIC_NAME: devices/dice-device-1/messages/events/ | PACKET_ID: 9 | PAYLOAD_LEN: 83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[20:39:44.184] &lt;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-  PUBACK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| PACKET_ID: 9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 xml:space="preserve">[20:39:46.185]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IoTHubClient_LL_SendEventAsync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 xml:space="preserve"> accepted message [8] for transmission to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IoT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 xml:space="preserve"> Hub.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[20:39:46.586] -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&gt;  PUBLISH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| IS_DUP: false | RETAIN: 0 | QOS: DELIVER_AT_LEAST_ONCE | TOPIC_NAME: devices/dice-device-1/messages/events/ | PACKET_ID: 10 | PAYLOAD_LEN: 83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[20:39:47.588] &lt;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-  PUBACK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| PACKET_ID: 10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 xml:space="preserve">[20:39:49.590]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IoTHubClient_LL_SendEventAsync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 xml:space="preserve"> accepted message [9] for transmission to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IoT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 xml:space="preserve"> Hub.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[20:39:49.890] -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&gt;  PUBLISH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| IS_DUP: false | RETAIN: 0 | QOS: DELIVER_AT_LEAST_ONCE | TOPIC_NAME: devices/dice-device-1/messages/events/ | PACKET_ID: 11 | PAYLOAD_LEN: 83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[20:39:50.890] &lt;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-  PUBACK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| PACKET_ID: 11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 xml:space="preserve">[20:39:52.944]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IoTHubClient_LL_SendEventAsync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 xml:space="preserve"> accepted message [10] for transmission to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IoT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 xml:space="preserve"> Hub.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[20:39:53.395] -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&gt;  PUBLISH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| IS_DUP: false | RETAIN: 0 | QOS: DELIVER_AT_LEAST_ONCE | TOPIC_NAME: devices/dice-device-1/messages/events/ | PACKET_ID: 12 | PAYLOAD_LEN: 83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[20:39:54.396] &lt;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-  PUBACK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| PACKET_ID: 12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 xml:space="preserve">[20:39:56.403]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IoTHubClient_LL_SendEventAsync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 xml:space="preserve"> accepted message [11] for transmission to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IoT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 xml:space="preserve"> Hub.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lastRenderedPageBreak/>
        <w:t>[20:39:56.754] -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&gt;  PUBLISH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| IS_DUP: false | RETAIN: 0 | QOS: DELIVER_AT_LEAST_ONCE | TOPIC_NAME: devices/dice-device-1/messages/events/ | PACKET_ID: 13 | PAYLOAD_LEN: 83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[20:39:57.755] &lt;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-  PUBACK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| PACKET_ID: 13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 xml:space="preserve">[20:39:59.758]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IoTHubClient_LL_SendEventAsync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 xml:space="preserve"> accepted message [12] for transmission to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IoT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 xml:space="preserve"> Hub.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[20:40:00.160] -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&gt;  PUBLISH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| IS_DUP: false | RETAIN: 0 | QOS: DELIVER_AT_LEAST_ONCE | TOPIC_NAME: devices/dice-device-1/messages/events/ | PACKET_ID: 14 | PAYLOAD_LEN: 83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[20:40:01.161] &lt;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-  PUBACK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| PACKET_ID: 14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 xml:space="preserve">[20:40:03.162]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IoTHubClient_LL_SendEventAsync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 xml:space="preserve"> accepted message [13] for transmission to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IoT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 xml:space="preserve"> Hub.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[20:40:03.512] -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&gt;  PUBLISH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| IS_DUP: false | RETAIN: 0 | QOS: DELIVER_AT_LEAST_ONCE | TOPIC_NAME: devices/dice-device-1/messages/events/ | PACKET_ID: 15 | PAYLOAD_LEN: 83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[20:40:04.514] &lt;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-  PUBACK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| PACKET_ID: 15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 xml:space="preserve">[20:40:06.565]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IoTHubClient_LL_SendEventAsync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 xml:space="preserve"> accepted message [14] for transmission to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IoT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 xml:space="preserve"> Hub.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[20:40:06.868] -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&gt;  PUBLISH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| IS_DUP: false | RETAIN: 0 | QOS: DELIVER_AT_LEAST_ONCE | TOPIC_NAME: devices/dice-device-1/messages/events/ | PACKET_ID: 16 | PAYLOAD_LEN: 83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[20:40:07.871] &lt;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-  PUBACK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| PACKET_ID: 16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 xml:space="preserve">[20:40:09.873]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IoTHubClient_LL_SendEventAsync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 xml:space="preserve"> accepted message [15] for transmission to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IoT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 xml:space="preserve"> Hub.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[20:40:10.225] -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&gt;  PUBLISH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| IS_DUP: false | RETAIN: 0 | QOS: DELIVER_AT_LEAST_ONCE | TOPIC_NAME: devices/dice-device-1/messages/events/ | PACKET_ID: 17 | PAYLOAD_LEN: 83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[20:40:11.226] &lt;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-  PUBACK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| PACKET_ID: 17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 xml:space="preserve">[20:40:13.229]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IoTHubClient_LL_SendEventAsync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 xml:space="preserve"> accepted message [16] for transmission to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IoT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 xml:space="preserve"> Hub.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[20:40:13.580] -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&gt;  PUBLISH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| IS_DUP: false | RETAIN: 0 | QOS: DELIVER_AT_LEAST_ONCE | TOPIC_NAME: devices/dice-device-1/messages/events/ | PACKET_ID: 18 | PAYLOAD_LEN: 83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[20:40:14.584] &lt;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-  PUBACK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| PACKET_ID: 18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 xml:space="preserve">[20:40:16.592]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IoTHubClient_LL_SendEventAsync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 xml:space="preserve"> accepted message [17] for transmission to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IoT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 xml:space="preserve"> Hub.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[20:40:16.893] -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&gt;  PUBLISH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| IS_DUP: false | RETAIN: 0 | QOS: DELIVER_AT_LEAST_ONCE | TOPIC_NAME: devices/dice-device-1/messages/events/ | PACKET_ID: 19 | PAYLOAD_LEN: 83</w:t>
      </w:r>
    </w:p>
    <w:p w:rsidR="00C06911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[20:40:17.943] &lt;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-  PUBACK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| PACKET_ID: 19</w:t>
      </w:r>
    </w:p>
    <w:p w:rsidR="008C69EE" w:rsidRDefault="00EF5AAC">
      <w:r>
        <w:t xml:space="preserve">See </w:t>
      </w:r>
      <w:hyperlink r:id="rId15" w:history="1">
        <w:r w:rsidR="00516A3A" w:rsidRPr="00141339">
          <w:rPr>
            <w:rStyle w:val="Hyperlink"/>
          </w:rPr>
          <w:t>Device Explorer</w:t>
        </w:r>
      </w:hyperlink>
      <w:r>
        <w:t xml:space="preserve"> to learn how to observe the messages IoT Hub receives from the </w:t>
      </w:r>
      <w:r w:rsidR="0052159F">
        <w:t>device</w:t>
      </w:r>
      <w:r>
        <w:t>.</w:t>
      </w:r>
    </w:p>
    <w:p w:rsidR="008C69EE" w:rsidRDefault="008C69EE"/>
    <w:p w:rsidR="005E5E7C" w:rsidRDefault="00EF7FC8" w:rsidP="00FD4550">
      <w:pPr>
        <w:pStyle w:val="Heading3"/>
      </w:pPr>
      <w:r>
        <w:t>3.4</w:t>
      </w:r>
      <w:r w:rsidR="00502333">
        <w:t xml:space="preserve"> </w:t>
      </w:r>
      <w:r w:rsidR="00216309">
        <w:t>Receive</w:t>
      </w:r>
      <w:r w:rsidR="008C69EE">
        <w:t xml:space="preserve"> messages to Azure IoT Hub </w:t>
      </w:r>
    </w:p>
    <w:p w:rsidR="00CB32F0" w:rsidRDefault="00CB32F0" w:rsidP="00CB32F0"/>
    <w:p w:rsidR="009160C7" w:rsidRDefault="006F49A6" w:rsidP="006F49A6">
      <w:r>
        <w:t xml:space="preserve">See </w:t>
      </w:r>
      <w:hyperlink r:id="rId16" w:history="1">
        <w:r w:rsidRPr="00141339">
          <w:rPr>
            <w:rStyle w:val="Hyperlink"/>
          </w:rPr>
          <w:t>Device Explorer</w:t>
        </w:r>
      </w:hyperlink>
      <w:r>
        <w:t xml:space="preserve"> to learn how to </w:t>
      </w:r>
      <w:r w:rsidR="001918AB">
        <w:t xml:space="preserve">send cloud-to-device messages from IoT hub. The received messages are displayed </w:t>
      </w:r>
      <w:r w:rsidR="00402E81">
        <w:t xml:space="preserve">in the serial terminal. </w:t>
      </w:r>
    </w:p>
    <w:p w:rsidR="006F49A6" w:rsidRDefault="00402E81" w:rsidP="006F49A6">
      <w:proofErr w:type="gramStart"/>
      <w:r>
        <w:t xml:space="preserve">Example </w:t>
      </w:r>
      <w:r w:rsidR="001918AB">
        <w:t>:</w:t>
      </w:r>
      <w:proofErr w:type="gramEnd"/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[20:44:03.366] &lt;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-  PUBLISH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| IS_DUP: false | RETAIN: 0 | QOS: DELIVER_AT_LEAST_ONCE = 0x01 | TOPIC_NAME: devices/dice-device-1/messages/devicebound/%24.mid=22a4184a-ecbb-473b-b816-3d5fae0a63e5&amp;%24.to=%2Fdevices%2Fdice-device-1%2Fmessages%2FdeviceBound&amp;iothub-ack=full&amp;led=green | PACKET_ID: 3 | PAYLOAD_LEN: 0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[20:44:03.366] Received Message [0]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[20:44:03.366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]  Message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ID: 22a4184a-ecbb-473b-b816-3d5fae0a63e5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[20:44:03.366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]  Correlation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ID: &lt;null&gt;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[20:44:03.377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]  Data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>: &lt;&lt;&lt;&gt;&gt;&gt; &amp; Size=0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[20:44:03.377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]  Message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Properties: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[20:44:03.377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]  Key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>: led Value: green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 xml:space="preserve">[20:44:05.754]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IoTHubClient_LL_SendEventAsync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 xml:space="preserve"> accepted message [77] for transmission to </w:t>
      </w:r>
      <w:proofErr w:type="spellStart"/>
      <w:r w:rsidRPr="00FB5E98">
        <w:rPr>
          <w:rFonts w:ascii="Courier New" w:hAnsi="Courier New" w:cs="Courier New"/>
          <w:sz w:val="18"/>
          <w:szCs w:val="18"/>
        </w:rPr>
        <w:t>IoT</w:t>
      </w:r>
      <w:proofErr w:type="spellEnd"/>
      <w:r w:rsidRPr="00FB5E98">
        <w:rPr>
          <w:rFonts w:ascii="Courier New" w:hAnsi="Courier New" w:cs="Courier New"/>
          <w:sz w:val="18"/>
          <w:szCs w:val="18"/>
        </w:rPr>
        <w:t xml:space="preserve"> Hub.</w:t>
      </w:r>
    </w:p>
    <w:p w:rsidR="00FB5E98" w:rsidRPr="00FB5E98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B5E98">
        <w:rPr>
          <w:rFonts w:ascii="Courier New" w:hAnsi="Courier New" w:cs="Courier New"/>
          <w:sz w:val="18"/>
          <w:szCs w:val="18"/>
        </w:rPr>
        <w:t>[20:44:06.106] -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&gt;  PUBLISH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| IS_DUP: false | RETAIN: 0 | QOS: DELIVER_AT_LEAST_ONCE | TOPIC_NAME: devices/dice-device-1/messages/events/ | PACKET_ID: 79 | PAYLOAD_LEN: 83</w:t>
      </w:r>
    </w:p>
    <w:p w:rsidR="000508BA" w:rsidRDefault="00FB5E98" w:rsidP="00FB5E98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bookmarkStart w:id="0" w:name="_GoBack"/>
      <w:bookmarkEnd w:id="0"/>
      <w:r w:rsidRPr="00FB5E98">
        <w:rPr>
          <w:rFonts w:ascii="Courier New" w:hAnsi="Courier New" w:cs="Courier New"/>
          <w:sz w:val="18"/>
          <w:szCs w:val="18"/>
        </w:rPr>
        <w:t>[20:44:07.107] &lt;</w:t>
      </w:r>
      <w:proofErr w:type="gramStart"/>
      <w:r w:rsidRPr="00FB5E98">
        <w:rPr>
          <w:rFonts w:ascii="Courier New" w:hAnsi="Courier New" w:cs="Courier New"/>
          <w:sz w:val="18"/>
          <w:szCs w:val="18"/>
        </w:rPr>
        <w:t>-  PUBACK</w:t>
      </w:r>
      <w:proofErr w:type="gramEnd"/>
      <w:r w:rsidRPr="00FB5E98">
        <w:rPr>
          <w:rFonts w:ascii="Courier New" w:hAnsi="Courier New" w:cs="Courier New"/>
          <w:sz w:val="18"/>
          <w:szCs w:val="18"/>
        </w:rPr>
        <w:t xml:space="preserve"> | PACKET_ID: 79</w:t>
      </w:r>
    </w:p>
    <w:p w:rsidR="000508BA" w:rsidRDefault="000508BA" w:rsidP="000508BA">
      <w:pPr>
        <w:pStyle w:val="Heading3"/>
      </w:pPr>
      <w:r>
        <w:lastRenderedPageBreak/>
        <w:t xml:space="preserve">3.5 Steps to use UDS data from </w:t>
      </w:r>
      <w:proofErr w:type="spellStart"/>
      <w:r w:rsidR="000C1199">
        <w:t>eFuse</w:t>
      </w:r>
      <w:proofErr w:type="spellEnd"/>
    </w:p>
    <w:p w:rsidR="000508BA" w:rsidRDefault="000508BA" w:rsidP="000508BA"/>
    <w:p w:rsidR="000508BA" w:rsidRDefault="00BB193D" w:rsidP="002A0BD9">
      <w:pPr>
        <w:pStyle w:val="ListParagraph"/>
        <w:numPr>
          <w:ilvl w:val="0"/>
          <w:numId w:val="15"/>
        </w:numPr>
      </w:pPr>
      <w:r>
        <w:t xml:space="preserve">Disable (comment) the </w:t>
      </w:r>
      <w:r w:rsidR="000508BA">
        <w:t xml:space="preserve">macro USE_TEST_UDS in </w:t>
      </w:r>
      <w:proofErr w:type="spellStart"/>
      <w:r>
        <w:t>dps_hsm_riot.c</w:t>
      </w:r>
      <w:proofErr w:type="spellEnd"/>
    </w:p>
    <w:p w:rsidR="00BB193D" w:rsidRDefault="000508BA" w:rsidP="002A0BD9">
      <w:pPr>
        <w:pStyle w:val="ListParagraph"/>
        <w:numPr>
          <w:ilvl w:val="0"/>
          <w:numId w:val="15"/>
        </w:numPr>
      </w:pPr>
      <w:r>
        <w:t xml:space="preserve">Compile the code and generate </w:t>
      </w:r>
      <w:proofErr w:type="spellStart"/>
      <w:r>
        <w:t>spi</w:t>
      </w:r>
      <w:proofErr w:type="spellEnd"/>
      <w:r>
        <w:t xml:space="preserve"> image. </w:t>
      </w:r>
    </w:p>
    <w:p w:rsidR="000508BA" w:rsidRDefault="00BB193D" w:rsidP="002A0BD9">
      <w:pPr>
        <w:pStyle w:val="ListParagraph"/>
        <w:numPr>
          <w:ilvl w:val="0"/>
          <w:numId w:val="15"/>
        </w:numPr>
      </w:pPr>
      <w:r>
        <w:t xml:space="preserve">Program the </w:t>
      </w:r>
      <w:proofErr w:type="spellStart"/>
      <w:r w:rsidRPr="000428AE">
        <w:rPr>
          <w:highlight w:val="lightGray"/>
        </w:rPr>
        <w:t>spi_image.bin</w:t>
      </w:r>
      <w:proofErr w:type="spellEnd"/>
      <w:r>
        <w:t xml:space="preserve"> (See step 3.2)</w:t>
      </w:r>
    </w:p>
    <w:p w:rsidR="00746341" w:rsidRDefault="00746341" w:rsidP="00746341">
      <w:pPr>
        <w:pStyle w:val="ListParagraph"/>
      </w:pPr>
    </w:p>
    <w:p w:rsidR="007760B1" w:rsidRDefault="007760B1" w:rsidP="007760B1">
      <w:pPr>
        <w:pStyle w:val="ListParagraph"/>
      </w:pPr>
      <w:r>
        <w:t xml:space="preserve">Note: Once you program this image to SPI; the UDS will be locked after the </w:t>
      </w:r>
      <w:proofErr w:type="spellStart"/>
      <w:r>
        <w:t>bootrom</w:t>
      </w:r>
      <w:proofErr w:type="spellEnd"/>
      <w:r>
        <w:t xml:space="preserve"> loads and executes this application. Hence later if you run any application through JTAG, it will always read the UDS as 0.</w:t>
      </w:r>
    </w:p>
    <w:p w:rsidR="00F876FA" w:rsidRDefault="00F876FA" w:rsidP="00F876FA">
      <w:pPr>
        <w:pStyle w:val="Heading4"/>
      </w:pPr>
      <w:r>
        <w:t>Deriving the X.509 certificate and the thumbprint</w:t>
      </w:r>
    </w:p>
    <w:p w:rsidR="00746341" w:rsidRDefault="00746341" w:rsidP="00746341">
      <w:pPr>
        <w:spacing w:after="0"/>
      </w:pPr>
    </w:p>
    <w:p w:rsidR="000508BA" w:rsidRDefault="00F876FA" w:rsidP="004F2E4E">
      <w:pPr>
        <w:pStyle w:val="ListParagraph"/>
        <w:numPr>
          <w:ilvl w:val="0"/>
          <w:numId w:val="16"/>
        </w:numPr>
      </w:pPr>
      <w:r>
        <w:t xml:space="preserve">On powering the board, the alias certificate is displayed on the serial terminal, after the </w:t>
      </w:r>
      <w:r w:rsidR="002D1659">
        <w:t>following the text</w:t>
      </w:r>
      <w:r w:rsidR="000508BA">
        <w:t>:</w:t>
      </w:r>
    </w:p>
    <w:p w:rsidR="002D1659" w:rsidRDefault="002D1659" w:rsidP="004F2E4E">
      <w:pPr>
        <w:ind w:firstLine="720"/>
      </w:pPr>
      <w:r w:rsidRPr="002D1659">
        <w:rPr>
          <w:highlight w:val="lightGray"/>
        </w:rPr>
        <w:t>RIOT: Alias Certificate</w:t>
      </w:r>
    </w:p>
    <w:p w:rsidR="00134E59" w:rsidRDefault="00134E59" w:rsidP="004F2E4E">
      <w:pPr>
        <w:ind w:firstLine="720"/>
      </w:pPr>
      <w:r>
        <w:t>Example:</w:t>
      </w:r>
    </w:p>
    <w:p w:rsidR="008508DB" w:rsidRDefault="009D2987" w:rsidP="008508D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106680</wp:posOffset>
                </wp:positionH>
                <wp:positionV relativeFrom="paragraph">
                  <wp:posOffset>173990</wp:posOffset>
                </wp:positionV>
                <wp:extent cx="6126480" cy="2796540"/>
                <wp:effectExtent l="0" t="0" r="26670" b="2286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6480" cy="27965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8.4pt;margin-top:13.7pt;width:482.4pt;height:220.2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" fillcolor="white [3201]" strokecolor="#4f81bd [3204]" strokeweight="2pt"/>
            </w:pict>
          </mc:Fallback>
        </mc:AlternateContent>
      </w:r>
    </w:p>
    <w:p w:rsidR="000508BA" w:rsidRPr="000508BA" w:rsidRDefault="000508BA" w:rsidP="008508DB">
      <w:pPr>
        <w:ind w:left="720"/>
        <w:rPr>
          <w:i/>
        </w:rPr>
      </w:pPr>
      <w:r w:rsidRPr="000508BA">
        <w:rPr>
          <w:i/>
        </w:rPr>
        <w:t>-----BEGIN CERTIFICATE-----</w:t>
      </w:r>
    </w:p>
    <w:p w:rsidR="000508BA" w:rsidRPr="000508BA" w:rsidRDefault="000508BA" w:rsidP="008508DB">
      <w:pPr>
        <w:ind w:left="720"/>
        <w:rPr>
          <w:i/>
        </w:rPr>
      </w:pPr>
      <w:r w:rsidRPr="000508BA">
        <w:rPr>
          <w:i/>
        </w:rPr>
        <w:t>[15:11:14.359] MIIBdTCCARugAwIBAgIFDg0MCwowCgYIKoZIzj0EAwIwNDESMBAGA1UEAwwJcmlvdC1yb290MQswCQYDVQQGDAJVUzERMA8GA1UECgwITVNSX1RFU1QwHhcNMTcwMTAxMDAwMDAwWhcNMzcwMTAxMDAwMDAwWjA7MRkwFwYDVQQDDBByaW90LXNpZ25lci1jb3JlMQswCQYDVQQGDAJVUzERMA8GA1UECgwITVNSX1RFU1QwWTATBgcqhkjOPQIBBggqhkjOPQMBBwNCAAR2C/Fa9fotRGPpEN91dRjfT7iHPyBnpx/blWJ9CFvfA+65lPGvT2cuyVRh0XjaoDpWwhSPV/KbqYu/YrpqAu+9oxMwETAPBgNVHRMECDAGAQH/AgEBMAoGCCqGSM49BAMCA0gAMEUCIQDFhqlOoamzbIz/1NUWm2njxwjDcxM/uSOw8fc2iUkEEwIgBl2wjtTF2TXnWfN8wTj/vHRysR3lK6mit4J</w:t>
      </w:r>
    </w:p>
    <w:p w:rsidR="000508BA" w:rsidRPr="000508BA" w:rsidRDefault="000508BA" w:rsidP="008508DB">
      <w:pPr>
        <w:ind w:left="720"/>
        <w:rPr>
          <w:i/>
        </w:rPr>
      </w:pPr>
      <w:r w:rsidRPr="000508BA">
        <w:rPr>
          <w:i/>
        </w:rPr>
        <w:t>jvO9C0oE=</w:t>
      </w:r>
    </w:p>
    <w:p w:rsidR="000508BA" w:rsidRPr="000508BA" w:rsidRDefault="000508BA" w:rsidP="008508DB">
      <w:pPr>
        <w:ind w:left="720"/>
        <w:rPr>
          <w:i/>
        </w:rPr>
      </w:pPr>
      <w:r w:rsidRPr="000508BA">
        <w:rPr>
          <w:i/>
        </w:rPr>
        <w:t>[15:11:14.359] -----END CERTIFICATE-----</w:t>
      </w:r>
    </w:p>
    <w:p w:rsidR="008508DB" w:rsidRDefault="008508DB" w:rsidP="000508BA"/>
    <w:p w:rsidR="002A2EEA" w:rsidRDefault="009D2987" w:rsidP="005B2E95">
      <w:pPr>
        <w:pStyle w:val="ListParagraph"/>
        <w:numPr>
          <w:ilvl w:val="0"/>
          <w:numId w:val="16"/>
        </w:numPr>
        <w:spacing w:after="0"/>
      </w:pPr>
      <w:r>
        <w:t xml:space="preserve">Copy the text </w:t>
      </w:r>
      <w:r w:rsidR="000508BA">
        <w:t>from ‘BEGIN CERTIFICATE’ to ‘END CERTIFICATE’</w:t>
      </w:r>
      <w:r w:rsidR="002A2EEA">
        <w:t xml:space="preserve"> to a text editor file</w:t>
      </w:r>
      <w:r w:rsidR="000508BA">
        <w:t xml:space="preserve">. </w:t>
      </w:r>
    </w:p>
    <w:p w:rsidR="000508BA" w:rsidRDefault="000508BA" w:rsidP="005B2E95">
      <w:pPr>
        <w:spacing w:after="0"/>
        <w:ind w:firstLine="720"/>
      </w:pPr>
      <w:r>
        <w:t>Remove the time stamp</w:t>
      </w:r>
      <w:r w:rsidR="007C242E">
        <w:t>s</w:t>
      </w:r>
      <w:r>
        <w:t>, and save with .</w:t>
      </w:r>
      <w:proofErr w:type="spellStart"/>
      <w:r>
        <w:t>crt</w:t>
      </w:r>
      <w:proofErr w:type="spellEnd"/>
      <w:r>
        <w:t xml:space="preserve"> extension. </w:t>
      </w:r>
    </w:p>
    <w:p w:rsidR="005B2E95" w:rsidRDefault="005B2E95" w:rsidP="005B2E95">
      <w:pPr>
        <w:spacing w:after="0"/>
        <w:ind w:firstLine="720"/>
      </w:pPr>
    </w:p>
    <w:p w:rsidR="000508BA" w:rsidRDefault="000508BA" w:rsidP="005B2E95">
      <w:pPr>
        <w:pStyle w:val="ListParagraph"/>
        <w:numPr>
          <w:ilvl w:val="0"/>
          <w:numId w:val="16"/>
        </w:numPr>
        <w:spacing w:after="0"/>
      </w:pPr>
      <w:r>
        <w:t>Double click the file with</w:t>
      </w:r>
      <w:r w:rsidR="00394659">
        <w:t xml:space="preserve"> .</w:t>
      </w:r>
      <w:proofErr w:type="spellStart"/>
      <w:r w:rsidR="00394659">
        <w:t>crt</w:t>
      </w:r>
      <w:proofErr w:type="spellEnd"/>
      <w:r w:rsidR="00394659">
        <w:t xml:space="preserve"> extension;</w:t>
      </w:r>
      <w:r w:rsidR="000127B5">
        <w:t xml:space="preserve"> in details tab</w:t>
      </w:r>
      <w:r>
        <w:t xml:space="preserve">, thumbprint bytes can be found. </w:t>
      </w:r>
    </w:p>
    <w:p w:rsidR="00D0012D" w:rsidRDefault="00D0012D" w:rsidP="00D0012D">
      <w:pPr>
        <w:spacing w:after="0"/>
      </w:pPr>
    </w:p>
    <w:p w:rsidR="00D0012D" w:rsidRDefault="00D0012D" w:rsidP="00D0012D">
      <w:pPr>
        <w:spacing w:after="0"/>
      </w:pPr>
      <w:r>
        <w:rPr>
          <w:noProof/>
        </w:rPr>
        <w:lastRenderedPageBreak/>
        <w:drawing>
          <wp:inline distT="0" distB="0" distL="0" distR="0">
            <wp:extent cx="4095750" cy="5095875"/>
            <wp:effectExtent l="0" t="0" r="0" b="9525"/>
            <wp:docPr id="2" name="Picture 2" descr="D:\Tasks\Azure\2812\crt_thumbpr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Tasks\Azure\2812\crt_thumbprint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509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E4E" w:rsidRDefault="004F2E4E" w:rsidP="005B2E95">
      <w:pPr>
        <w:pStyle w:val="ListParagraph"/>
        <w:spacing w:after="0"/>
      </w:pPr>
    </w:p>
    <w:p w:rsidR="000508BA" w:rsidRDefault="005C5CFF" w:rsidP="005B2E95">
      <w:pPr>
        <w:pStyle w:val="ListParagraph"/>
        <w:numPr>
          <w:ilvl w:val="0"/>
          <w:numId w:val="16"/>
        </w:numPr>
        <w:spacing w:after="0"/>
      </w:pPr>
      <w:r>
        <w:t xml:space="preserve">The thumbprint </w:t>
      </w:r>
      <w:r w:rsidR="000508BA">
        <w:t xml:space="preserve">should be used as primary key when registering the device in IoT hub. </w:t>
      </w:r>
    </w:p>
    <w:p w:rsidR="000127B5" w:rsidRDefault="000127B5" w:rsidP="005B2E95">
      <w:pPr>
        <w:pStyle w:val="ListParagraph"/>
        <w:spacing w:after="0"/>
      </w:pPr>
      <w:r>
        <w:t>Use upper case for the thumbprint bytes.</w:t>
      </w:r>
    </w:p>
    <w:p w:rsidR="00D0012D" w:rsidRDefault="00D0012D" w:rsidP="005B2E95">
      <w:pPr>
        <w:pStyle w:val="ListParagraph"/>
        <w:spacing w:after="0"/>
      </w:pPr>
    </w:p>
    <w:p w:rsidR="00D0012D" w:rsidRDefault="00D0012D" w:rsidP="005B2E95">
      <w:pPr>
        <w:pStyle w:val="ListParagraph"/>
        <w:spacing w:after="0"/>
      </w:pPr>
      <w:r>
        <w:rPr>
          <w:noProof/>
        </w:rPr>
        <w:lastRenderedPageBreak/>
        <w:drawing>
          <wp:inline distT="0" distB="0" distL="0" distR="0">
            <wp:extent cx="5943600" cy="3974600"/>
            <wp:effectExtent l="0" t="0" r="0" b="6985"/>
            <wp:docPr id="7" name="Picture 7" descr="D:\Tasks\Azure\2812\dev_upda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Tasks\Azure\2812\dev_update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7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659" w:rsidRDefault="00394659" w:rsidP="005B2E95">
      <w:pPr>
        <w:pStyle w:val="ListParagraph"/>
        <w:spacing w:after="0"/>
      </w:pPr>
    </w:p>
    <w:p w:rsidR="00394659" w:rsidRDefault="00394659" w:rsidP="005B2E95">
      <w:pPr>
        <w:pStyle w:val="ListParagraph"/>
        <w:spacing w:after="0"/>
      </w:pPr>
      <w:r>
        <w:t>Once the thumbprint is registered for the device; on the next power-on, the device should be able to connect to the Azure IoT hub.</w:t>
      </w:r>
    </w:p>
    <w:p w:rsidR="00394659" w:rsidRDefault="00394659" w:rsidP="000127B5">
      <w:pPr>
        <w:pStyle w:val="ListParagraph"/>
      </w:pPr>
    </w:p>
    <w:p w:rsidR="002A0BD9" w:rsidRPr="000508BA" w:rsidRDefault="002A0BD9" w:rsidP="000127B5">
      <w:pPr>
        <w:pStyle w:val="ListParagraph"/>
      </w:pPr>
    </w:p>
    <w:p w:rsidR="001918AB" w:rsidRDefault="001918AB" w:rsidP="006F49A6"/>
    <w:p w:rsidR="00E922FE" w:rsidRDefault="00E922FE">
      <w:r>
        <w:br w:type="page"/>
      </w:r>
    </w:p>
    <w:p w:rsidR="00CB32F0" w:rsidRDefault="00E922FE" w:rsidP="00245F52">
      <w:pPr>
        <w:pStyle w:val="Heading2"/>
      </w:pPr>
      <w:r>
        <w:lastRenderedPageBreak/>
        <w:t>Next Steps</w:t>
      </w:r>
    </w:p>
    <w:p w:rsidR="00245F52" w:rsidRDefault="00245F52" w:rsidP="00245F52"/>
    <w:p w:rsidR="00245F52" w:rsidRPr="00245F52" w:rsidRDefault="00245F52" w:rsidP="00245F52">
      <w:r w:rsidRPr="00245F52">
        <w:t>You have now learned how to run a sample application that collects sensor data and sends it to your IoT hub. To explore how to store, analyze and visualize the data from this application in Azure using a variety of different services, please click on the following lessons:</w:t>
      </w:r>
    </w:p>
    <w:p w:rsidR="00245F52" w:rsidRPr="00245F52" w:rsidRDefault="00FB5E98" w:rsidP="00245F52">
      <w:pPr>
        <w:numPr>
          <w:ilvl w:val="0"/>
          <w:numId w:val="14"/>
        </w:numPr>
        <w:spacing w:after="0" w:line="240" w:lineRule="auto"/>
      </w:pPr>
      <w:hyperlink r:id="rId19" w:history="1">
        <w:r w:rsidR="00245F52" w:rsidRPr="00245F52">
          <w:rPr>
            <w:rStyle w:val="Hyperlink"/>
          </w:rPr>
          <w:t xml:space="preserve">Manage cloud device messaging with </w:t>
        </w:r>
        <w:proofErr w:type="spellStart"/>
        <w:r w:rsidR="00245F52" w:rsidRPr="00245F52">
          <w:rPr>
            <w:rStyle w:val="Hyperlink"/>
          </w:rPr>
          <w:t>iothub</w:t>
        </w:r>
        <w:proofErr w:type="spellEnd"/>
        <w:r w:rsidR="00245F52" w:rsidRPr="00245F52">
          <w:rPr>
            <w:rStyle w:val="Hyperlink"/>
          </w:rPr>
          <w:t>-explorer</w:t>
        </w:r>
      </w:hyperlink>
    </w:p>
    <w:p w:rsidR="00245F52" w:rsidRPr="00245F52" w:rsidRDefault="00FB5E98" w:rsidP="00245F52">
      <w:pPr>
        <w:numPr>
          <w:ilvl w:val="0"/>
          <w:numId w:val="14"/>
        </w:numPr>
        <w:spacing w:after="0" w:line="240" w:lineRule="auto"/>
      </w:pPr>
      <w:hyperlink r:id="rId20" w:history="1">
        <w:r w:rsidR="00245F52" w:rsidRPr="00245F52">
          <w:rPr>
            <w:rStyle w:val="Hyperlink"/>
          </w:rPr>
          <w:t>Save IoT Hub messages to Azure data storage</w:t>
        </w:r>
      </w:hyperlink>
    </w:p>
    <w:p w:rsidR="00245F52" w:rsidRPr="00245F52" w:rsidRDefault="00FB5E98" w:rsidP="00245F52">
      <w:pPr>
        <w:numPr>
          <w:ilvl w:val="0"/>
          <w:numId w:val="14"/>
        </w:numPr>
        <w:spacing w:after="0" w:line="240" w:lineRule="auto"/>
      </w:pPr>
      <w:hyperlink r:id="rId21" w:history="1">
        <w:r w:rsidR="00245F52" w:rsidRPr="00245F52">
          <w:rPr>
            <w:rStyle w:val="Hyperlink"/>
          </w:rPr>
          <w:t>Use Power BI to visualize real-time sensor data from Azure IoT Hub</w:t>
        </w:r>
      </w:hyperlink>
    </w:p>
    <w:p w:rsidR="00245F52" w:rsidRPr="00245F52" w:rsidRDefault="00FB5E98" w:rsidP="00245F52">
      <w:pPr>
        <w:numPr>
          <w:ilvl w:val="0"/>
          <w:numId w:val="14"/>
        </w:numPr>
        <w:spacing w:after="0" w:line="240" w:lineRule="auto"/>
      </w:pPr>
      <w:hyperlink r:id="rId22" w:history="1">
        <w:r w:rsidR="00245F52" w:rsidRPr="00245F52">
          <w:rPr>
            <w:rStyle w:val="Hyperlink"/>
          </w:rPr>
          <w:t>Use Azure Web Apps to visualize real-time sensor data from Azure IoT Hub</w:t>
        </w:r>
      </w:hyperlink>
    </w:p>
    <w:p w:rsidR="00245F52" w:rsidRPr="00245F52" w:rsidRDefault="00FB5E98" w:rsidP="00245F52">
      <w:pPr>
        <w:numPr>
          <w:ilvl w:val="0"/>
          <w:numId w:val="14"/>
        </w:numPr>
        <w:spacing w:after="0" w:line="240" w:lineRule="auto"/>
      </w:pPr>
      <w:hyperlink r:id="rId23" w:history="1">
        <w:r w:rsidR="00245F52" w:rsidRPr="00245F52">
          <w:rPr>
            <w:rStyle w:val="Hyperlink"/>
          </w:rPr>
          <w:t>Weather forecast using the sensor data from your IoT hub in Azure Machine Learning</w:t>
        </w:r>
      </w:hyperlink>
    </w:p>
    <w:p w:rsidR="00245F52" w:rsidRPr="00245F52" w:rsidRDefault="00FB5E98" w:rsidP="00245F52">
      <w:pPr>
        <w:numPr>
          <w:ilvl w:val="0"/>
          <w:numId w:val="14"/>
        </w:numPr>
        <w:spacing w:after="0" w:line="240" w:lineRule="auto"/>
      </w:pPr>
      <w:hyperlink r:id="rId24" w:history="1">
        <w:r w:rsidR="00245F52" w:rsidRPr="00245F52">
          <w:rPr>
            <w:rStyle w:val="Hyperlink"/>
          </w:rPr>
          <w:t>Remote monitoring and notifications with Logic Apps</w:t>
        </w:r>
      </w:hyperlink>
    </w:p>
    <w:p w:rsidR="00E922FE" w:rsidRDefault="00E922FE" w:rsidP="00CB32F0"/>
    <w:p w:rsidR="00957DD6" w:rsidRDefault="00957DD6" w:rsidP="004419CE">
      <w:pPr>
        <w:spacing w:after="0" w:line="240" w:lineRule="auto"/>
      </w:pPr>
    </w:p>
    <w:p w:rsidR="00957DD6" w:rsidRDefault="00957DD6" w:rsidP="004419CE">
      <w:pPr>
        <w:spacing w:after="0" w:line="240" w:lineRule="auto"/>
      </w:pPr>
    </w:p>
    <w:p w:rsidR="00957DD6" w:rsidRDefault="00957DD6" w:rsidP="004419CE">
      <w:pPr>
        <w:spacing w:after="0" w:line="240" w:lineRule="auto"/>
      </w:pPr>
    </w:p>
    <w:p w:rsidR="00957DD6" w:rsidRDefault="00957DD6" w:rsidP="004419CE">
      <w:pPr>
        <w:spacing w:after="0" w:line="240" w:lineRule="auto"/>
      </w:pPr>
    </w:p>
    <w:p w:rsidR="00957DD6" w:rsidRDefault="00957DD6" w:rsidP="004419CE">
      <w:pPr>
        <w:spacing w:after="0" w:line="240" w:lineRule="auto"/>
      </w:pPr>
    </w:p>
    <w:p w:rsidR="00957DD6" w:rsidRDefault="00957DD6" w:rsidP="004419CE">
      <w:pPr>
        <w:spacing w:after="0" w:line="240" w:lineRule="auto"/>
      </w:pPr>
    </w:p>
    <w:p w:rsidR="00957DD6" w:rsidRDefault="00957DD6" w:rsidP="004419CE">
      <w:pPr>
        <w:spacing w:after="0" w:line="240" w:lineRule="auto"/>
      </w:pPr>
    </w:p>
    <w:p w:rsidR="00957DD6" w:rsidRDefault="00957DD6" w:rsidP="004419CE">
      <w:pPr>
        <w:spacing w:after="0" w:line="240" w:lineRule="auto"/>
      </w:pPr>
    </w:p>
    <w:p w:rsidR="00957DD6" w:rsidRDefault="00957DD6" w:rsidP="004419CE">
      <w:pPr>
        <w:spacing w:after="0" w:line="240" w:lineRule="auto"/>
      </w:pPr>
      <w:r>
        <w:t>-------------------------------------------------- END OF DOCUMENT -----------------------------------------------------------</w:t>
      </w:r>
    </w:p>
    <w:p w:rsidR="00957DD6" w:rsidRDefault="00957DD6" w:rsidP="004419CE">
      <w:pPr>
        <w:spacing w:after="0" w:line="240" w:lineRule="auto"/>
      </w:pPr>
    </w:p>
    <w:p w:rsidR="00957DD6" w:rsidRDefault="00957DD6" w:rsidP="004419CE">
      <w:pPr>
        <w:spacing w:after="0" w:line="240" w:lineRule="auto"/>
      </w:pPr>
    </w:p>
    <w:p w:rsidR="000A5CB7" w:rsidRDefault="00A6537C" w:rsidP="004419CE">
      <w:pPr>
        <w:spacing w:after="0" w:line="240" w:lineRule="auto"/>
      </w:pPr>
      <w:r>
        <w:tab/>
      </w:r>
    </w:p>
    <w:sectPr w:rsidR="000A5C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6732A"/>
    <w:multiLevelType w:val="hybridMultilevel"/>
    <w:tmpl w:val="BEA448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DF57270"/>
    <w:multiLevelType w:val="hybridMultilevel"/>
    <w:tmpl w:val="E4065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DB5447"/>
    <w:multiLevelType w:val="hybridMultilevel"/>
    <w:tmpl w:val="E6FCD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23560C"/>
    <w:multiLevelType w:val="hybridMultilevel"/>
    <w:tmpl w:val="BA284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F36BF7"/>
    <w:multiLevelType w:val="hybridMultilevel"/>
    <w:tmpl w:val="DFBA8A78"/>
    <w:lvl w:ilvl="0" w:tplc="B81EC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F5C4E"/>
    <w:multiLevelType w:val="hybridMultilevel"/>
    <w:tmpl w:val="E0886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691D13"/>
    <w:multiLevelType w:val="hybridMultilevel"/>
    <w:tmpl w:val="EFCA9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AE3817"/>
    <w:multiLevelType w:val="hybridMultilevel"/>
    <w:tmpl w:val="1438F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C0651E"/>
    <w:multiLevelType w:val="multilevel"/>
    <w:tmpl w:val="DC9AA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1E3A9D"/>
    <w:multiLevelType w:val="hybridMultilevel"/>
    <w:tmpl w:val="902EDC1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5AA70B75"/>
    <w:multiLevelType w:val="multilevel"/>
    <w:tmpl w:val="569ADD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71C44A92"/>
    <w:multiLevelType w:val="hybridMultilevel"/>
    <w:tmpl w:val="CEB82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204E5D"/>
    <w:multiLevelType w:val="hybridMultilevel"/>
    <w:tmpl w:val="013CC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5D3D95"/>
    <w:multiLevelType w:val="hybridMultilevel"/>
    <w:tmpl w:val="2108BC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6D18C6"/>
    <w:multiLevelType w:val="hybridMultilevel"/>
    <w:tmpl w:val="6666B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7D302D"/>
    <w:multiLevelType w:val="hybridMultilevel"/>
    <w:tmpl w:val="E594E9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13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3"/>
  </w:num>
  <w:num w:numId="8">
    <w:abstractNumId w:val="14"/>
  </w:num>
  <w:num w:numId="9">
    <w:abstractNumId w:val="10"/>
  </w:num>
  <w:num w:numId="10">
    <w:abstractNumId w:val="0"/>
  </w:num>
  <w:num w:numId="11">
    <w:abstractNumId w:val="4"/>
  </w:num>
  <w:num w:numId="12">
    <w:abstractNumId w:val="15"/>
  </w:num>
  <w:num w:numId="13">
    <w:abstractNumId w:val="9"/>
  </w:num>
  <w:num w:numId="14">
    <w:abstractNumId w:val="8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255"/>
    <w:rsid w:val="000127B5"/>
    <w:rsid w:val="00012E5F"/>
    <w:rsid w:val="0002361C"/>
    <w:rsid w:val="00024F65"/>
    <w:rsid w:val="00034AF8"/>
    <w:rsid w:val="00036ED1"/>
    <w:rsid w:val="000423B6"/>
    <w:rsid w:val="000428AE"/>
    <w:rsid w:val="00043CB4"/>
    <w:rsid w:val="00044CC3"/>
    <w:rsid w:val="000508BA"/>
    <w:rsid w:val="00056EED"/>
    <w:rsid w:val="00057FDA"/>
    <w:rsid w:val="00061C72"/>
    <w:rsid w:val="00063CD3"/>
    <w:rsid w:val="00066475"/>
    <w:rsid w:val="00072FDB"/>
    <w:rsid w:val="00074CFD"/>
    <w:rsid w:val="00076000"/>
    <w:rsid w:val="00087680"/>
    <w:rsid w:val="00093A28"/>
    <w:rsid w:val="000A5CB7"/>
    <w:rsid w:val="000A689E"/>
    <w:rsid w:val="000B020F"/>
    <w:rsid w:val="000B7F65"/>
    <w:rsid w:val="000C1199"/>
    <w:rsid w:val="000C4E77"/>
    <w:rsid w:val="000C6440"/>
    <w:rsid w:val="000D49BD"/>
    <w:rsid w:val="000E0D33"/>
    <w:rsid w:val="000E11AD"/>
    <w:rsid w:val="000F7AFD"/>
    <w:rsid w:val="001019F9"/>
    <w:rsid w:val="00107CAB"/>
    <w:rsid w:val="001133CF"/>
    <w:rsid w:val="001154B5"/>
    <w:rsid w:val="00121B4D"/>
    <w:rsid w:val="00122940"/>
    <w:rsid w:val="00134DD9"/>
    <w:rsid w:val="00134E59"/>
    <w:rsid w:val="00141339"/>
    <w:rsid w:val="001611EC"/>
    <w:rsid w:val="001649F5"/>
    <w:rsid w:val="00174639"/>
    <w:rsid w:val="00184AA2"/>
    <w:rsid w:val="001918AB"/>
    <w:rsid w:val="00193D56"/>
    <w:rsid w:val="00195EE9"/>
    <w:rsid w:val="001A063F"/>
    <w:rsid w:val="001A3BD8"/>
    <w:rsid w:val="001C0735"/>
    <w:rsid w:val="001C3C63"/>
    <w:rsid w:val="001D06B6"/>
    <w:rsid w:val="001D41E3"/>
    <w:rsid w:val="001D5743"/>
    <w:rsid w:val="001E723A"/>
    <w:rsid w:val="001F4529"/>
    <w:rsid w:val="00205427"/>
    <w:rsid w:val="00207524"/>
    <w:rsid w:val="00215F99"/>
    <w:rsid w:val="00216309"/>
    <w:rsid w:val="00241430"/>
    <w:rsid w:val="00242122"/>
    <w:rsid w:val="00245F52"/>
    <w:rsid w:val="002512E6"/>
    <w:rsid w:val="00255E46"/>
    <w:rsid w:val="00263536"/>
    <w:rsid w:val="00272AFC"/>
    <w:rsid w:val="00273666"/>
    <w:rsid w:val="00280D06"/>
    <w:rsid w:val="00294C35"/>
    <w:rsid w:val="002A0BD9"/>
    <w:rsid w:val="002A2EEA"/>
    <w:rsid w:val="002B2B18"/>
    <w:rsid w:val="002B2C49"/>
    <w:rsid w:val="002D1659"/>
    <w:rsid w:val="002D6547"/>
    <w:rsid w:val="002F2B4C"/>
    <w:rsid w:val="00307902"/>
    <w:rsid w:val="00314F9B"/>
    <w:rsid w:val="00317141"/>
    <w:rsid w:val="0032043A"/>
    <w:rsid w:val="00320DF9"/>
    <w:rsid w:val="0032104F"/>
    <w:rsid w:val="00363AA7"/>
    <w:rsid w:val="003759EE"/>
    <w:rsid w:val="00394659"/>
    <w:rsid w:val="00396ED8"/>
    <w:rsid w:val="003A5B4D"/>
    <w:rsid w:val="003B024A"/>
    <w:rsid w:val="003B1DC8"/>
    <w:rsid w:val="003C2988"/>
    <w:rsid w:val="003C3BA5"/>
    <w:rsid w:val="003C3E98"/>
    <w:rsid w:val="003C7C8B"/>
    <w:rsid w:val="003D2F7E"/>
    <w:rsid w:val="003D319C"/>
    <w:rsid w:val="003D6274"/>
    <w:rsid w:val="003D631D"/>
    <w:rsid w:val="003E4EBC"/>
    <w:rsid w:val="003F04CC"/>
    <w:rsid w:val="003F623F"/>
    <w:rsid w:val="004000DC"/>
    <w:rsid w:val="0040050F"/>
    <w:rsid w:val="004027AF"/>
    <w:rsid w:val="00402E81"/>
    <w:rsid w:val="00405EF6"/>
    <w:rsid w:val="00421CC0"/>
    <w:rsid w:val="004419CE"/>
    <w:rsid w:val="00456AA9"/>
    <w:rsid w:val="004605A6"/>
    <w:rsid w:val="00460F44"/>
    <w:rsid w:val="00462550"/>
    <w:rsid w:val="00463DA0"/>
    <w:rsid w:val="00464E5F"/>
    <w:rsid w:val="004650CD"/>
    <w:rsid w:val="00466CF7"/>
    <w:rsid w:val="00483505"/>
    <w:rsid w:val="00493C11"/>
    <w:rsid w:val="004943D5"/>
    <w:rsid w:val="004A3D69"/>
    <w:rsid w:val="004B18B6"/>
    <w:rsid w:val="004B1933"/>
    <w:rsid w:val="004B4281"/>
    <w:rsid w:val="004B4DC0"/>
    <w:rsid w:val="004D250D"/>
    <w:rsid w:val="004F2E4E"/>
    <w:rsid w:val="00502333"/>
    <w:rsid w:val="005067FE"/>
    <w:rsid w:val="00511249"/>
    <w:rsid w:val="00516A3A"/>
    <w:rsid w:val="00520FE5"/>
    <w:rsid w:val="0052159F"/>
    <w:rsid w:val="00523346"/>
    <w:rsid w:val="0053030C"/>
    <w:rsid w:val="00535567"/>
    <w:rsid w:val="005372FB"/>
    <w:rsid w:val="00540686"/>
    <w:rsid w:val="00544020"/>
    <w:rsid w:val="0054720A"/>
    <w:rsid w:val="00547780"/>
    <w:rsid w:val="00547E2B"/>
    <w:rsid w:val="00552270"/>
    <w:rsid w:val="00555E1B"/>
    <w:rsid w:val="0056012A"/>
    <w:rsid w:val="00565731"/>
    <w:rsid w:val="00573F66"/>
    <w:rsid w:val="005748AC"/>
    <w:rsid w:val="005836C2"/>
    <w:rsid w:val="00584D26"/>
    <w:rsid w:val="00593143"/>
    <w:rsid w:val="00595E3B"/>
    <w:rsid w:val="005A0B95"/>
    <w:rsid w:val="005A60A4"/>
    <w:rsid w:val="005B2E95"/>
    <w:rsid w:val="005B7255"/>
    <w:rsid w:val="005C5CFF"/>
    <w:rsid w:val="005D2338"/>
    <w:rsid w:val="005E044A"/>
    <w:rsid w:val="005E5E7C"/>
    <w:rsid w:val="005F0657"/>
    <w:rsid w:val="005F30F1"/>
    <w:rsid w:val="00611A0C"/>
    <w:rsid w:val="00621DF7"/>
    <w:rsid w:val="00644D35"/>
    <w:rsid w:val="00654F7C"/>
    <w:rsid w:val="00657C5B"/>
    <w:rsid w:val="00664C25"/>
    <w:rsid w:val="006671FD"/>
    <w:rsid w:val="00685F99"/>
    <w:rsid w:val="00687CA7"/>
    <w:rsid w:val="00697273"/>
    <w:rsid w:val="006A2BD7"/>
    <w:rsid w:val="006B1F50"/>
    <w:rsid w:val="006B2938"/>
    <w:rsid w:val="006B485C"/>
    <w:rsid w:val="006C4B33"/>
    <w:rsid w:val="006F49A6"/>
    <w:rsid w:val="00710131"/>
    <w:rsid w:val="007113B6"/>
    <w:rsid w:val="00743D1D"/>
    <w:rsid w:val="00746341"/>
    <w:rsid w:val="00766E44"/>
    <w:rsid w:val="007760B1"/>
    <w:rsid w:val="00780E6F"/>
    <w:rsid w:val="00781366"/>
    <w:rsid w:val="00782208"/>
    <w:rsid w:val="007A511B"/>
    <w:rsid w:val="007B6BE2"/>
    <w:rsid w:val="007C242E"/>
    <w:rsid w:val="007C4C4A"/>
    <w:rsid w:val="007D338B"/>
    <w:rsid w:val="007F4801"/>
    <w:rsid w:val="0080503C"/>
    <w:rsid w:val="008068C2"/>
    <w:rsid w:val="0081317E"/>
    <w:rsid w:val="00816F77"/>
    <w:rsid w:val="00817355"/>
    <w:rsid w:val="008216CA"/>
    <w:rsid w:val="0082616F"/>
    <w:rsid w:val="00835974"/>
    <w:rsid w:val="00844EBB"/>
    <w:rsid w:val="008508DB"/>
    <w:rsid w:val="0086029E"/>
    <w:rsid w:val="00861AA7"/>
    <w:rsid w:val="0088202F"/>
    <w:rsid w:val="008A000C"/>
    <w:rsid w:val="008A11FF"/>
    <w:rsid w:val="008A4D62"/>
    <w:rsid w:val="008A77EF"/>
    <w:rsid w:val="008B6914"/>
    <w:rsid w:val="008C69EE"/>
    <w:rsid w:val="008E6D54"/>
    <w:rsid w:val="00900AFD"/>
    <w:rsid w:val="00904812"/>
    <w:rsid w:val="009113FE"/>
    <w:rsid w:val="009160C7"/>
    <w:rsid w:val="00923E3D"/>
    <w:rsid w:val="00942285"/>
    <w:rsid w:val="0094433D"/>
    <w:rsid w:val="00957DD6"/>
    <w:rsid w:val="009603C0"/>
    <w:rsid w:val="009672DD"/>
    <w:rsid w:val="00976613"/>
    <w:rsid w:val="0099058E"/>
    <w:rsid w:val="0099617E"/>
    <w:rsid w:val="009A468C"/>
    <w:rsid w:val="009A6F0F"/>
    <w:rsid w:val="009A7F60"/>
    <w:rsid w:val="009B4499"/>
    <w:rsid w:val="009B464C"/>
    <w:rsid w:val="009C5EC6"/>
    <w:rsid w:val="009D2987"/>
    <w:rsid w:val="009D34F5"/>
    <w:rsid w:val="009D7292"/>
    <w:rsid w:val="009E3A8F"/>
    <w:rsid w:val="009F039E"/>
    <w:rsid w:val="009F15F4"/>
    <w:rsid w:val="009F6904"/>
    <w:rsid w:val="00A02B4E"/>
    <w:rsid w:val="00A03B6F"/>
    <w:rsid w:val="00A04AF5"/>
    <w:rsid w:val="00A246CD"/>
    <w:rsid w:val="00A334DA"/>
    <w:rsid w:val="00A3570E"/>
    <w:rsid w:val="00A54DB9"/>
    <w:rsid w:val="00A60C99"/>
    <w:rsid w:val="00A6537C"/>
    <w:rsid w:val="00A65634"/>
    <w:rsid w:val="00A96443"/>
    <w:rsid w:val="00AA02F7"/>
    <w:rsid w:val="00AA7E9F"/>
    <w:rsid w:val="00AB02B2"/>
    <w:rsid w:val="00AB5E86"/>
    <w:rsid w:val="00AC36B5"/>
    <w:rsid w:val="00AD4517"/>
    <w:rsid w:val="00AD46A8"/>
    <w:rsid w:val="00AE1FB0"/>
    <w:rsid w:val="00AF09AC"/>
    <w:rsid w:val="00B01E7F"/>
    <w:rsid w:val="00B0399A"/>
    <w:rsid w:val="00B17465"/>
    <w:rsid w:val="00B23325"/>
    <w:rsid w:val="00B31772"/>
    <w:rsid w:val="00B36A4E"/>
    <w:rsid w:val="00B4281C"/>
    <w:rsid w:val="00B44213"/>
    <w:rsid w:val="00B746EC"/>
    <w:rsid w:val="00BA087B"/>
    <w:rsid w:val="00BB193D"/>
    <w:rsid w:val="00BB21A7"/>
    <w:rsid w:val="00BB2965"/>
    <w:rsid w:val="00BB40A2"/>
    <w:rsid w:val="00BC3DA7"/>
    <w:rsid w:val="00BC7394"/>
    <w:rsid w:val="00BC7CC9"/>
    <w:rsid w:val="00BD0D5F"/>
    <w:rsid w:val="00BE709C"/>
    <w:rsid w:val="00BF1BC7"/>
    <w:rsid w:val="00BF6F63"/>
    <w:rsid w:val="00C06911"/>
    <w:rsid w:val="00C35B2F"/>
    <w:rsid w:val="00C52948"/>
    <w:rsid w:val="00C56629"/>
    <w:rsid w:val="00C6044B"/>
    <w:rsid w:val="00C82C2F"/>
    <w:rsid w:val="00C937DF"/>
    <w:rsid w:val="00C95767"/>
    <w:rsid w:val="00C96D68"/>
    <w:rsid w:val="00C96E37"/>
    <w:rsid w:val="00C979F4"/>
    <w:rsid w:val="00CA1E6F"/>
    <w:rsid w:val="00CA49CD"/>
    <w:rsid w:val="00CB32F0"/>
    <w:rsid w:val="00CC001F"/>
    <w:rsid w:val="00CC4112"/>
    <w:rsid w:val="00CD091B"/>
    <w:rsid w:val="00CD68E3"/>
    <w:rsid w:val="00CE77E6"/>
    <w:rsid w:val="00CF67C8"/>
    <w:rsid w:val="00CF7220"/>
    <w:rsid w:val="00D0012D"/>
    <w:rsid w:val="00D10000"/>
    <w:rsid w:val="00D1491B"/>
    <w:rsid w:val="00D15265"/>
    <w:rsid w:val="00D163D5"/>
    <w:rsid w:val="00D31FDA"/>
    <w:rsid w:val="00D353D8"/>
    <w:rsid w:val="00D52003"/>
    <w:rsid w:val="00D57F96"/>
    <w:rsid w:val="00D6347C"/>
    <w:rsid w:val="00D64D9B"/>
    <w:rsid w:val="00D76194"/>
    <w:rsid w:val="00D812AD"/>
    <w:rsid w:val="00D9353F"/>
    <w:rsid w:val="00DA1C64"/>
    <w:rsid w:val="00DA4E81"/>
    <w:rsid w:val="00DA70EC"/>
    <w:rsid w:val="00DC6F85"/>
    <w:rsid w:val="00DD0C9A"/>
    <w:rsid w:val="00DD69E8"/>
    <w:rsid w:val="00DF4F4E"/>
    <w:rsid w:val="00DF558E"/>
    <w:rsid w:val="00E03574"/>
    <w:rsid w:val="00E25B17"/>
    <w:rsid w:val="00E34C49"/>
    <w:rsid w:val="00E46C43"/>
    <w:rsid w:val="00E52D78"/>
    <w:rsid w:val="00E54EF1"/>
    <w:rsid w:val="00E64BA6"/>
    <w:rsid w:val="00E700F7"/>
    <w:rsid w:val="00E7316F"/>
    <w:rsid w:val="00E75D2C"/>
    <w:rsid w:val="00E77710"/>
    <w:rsid w:val="00E80F36"/>
    <w:rsid w:val="00E824E5"/>
    <w:rsid w:val="00E86310"/>
    <w:rsid w:val="00E922FE"/>
    <w:rsid w:val="00E950F7"/>
    <w:rsid w:val="00EA03D6"/>
    <w:rsid w:val="00EA1834"/>
    <w:rsid w:val="00EA2742"/>
    <w:rsid w:val="00EB2292"/>
    <w:rsid w:val="00EB2820"/>
    <w:rsid w:val="00EC2259"/>
    <w:rsid w:val="00EC347F"/>
    <w:rsid w:val="00EC54B5"/>
    <w:rsid w:val="00ED0267"/>
    <w:rsid w:val="00ED212E"/>
    <w:rsid w:val="00ED398D"/>
    <w:rsid w:val="00ED45CE"/>
    <w:rsid w:val="00EE5633"/>
    <w:rsid w:val="00EE7FD6"/>
    <w:rsid w:val="00EF39DD"/>
    <w:rsid w:val="00EF3C7D"/>
    <w:rsid w:val="00EF5AAC"/>
    <w:rsid w:val="00EF7FC8"/>
    <w:rsid w:val="00F150D7"/>
    <w:rsid w:val="00F23ECA"/>
    <w:rsid w:val="00F26EE6"/>
    <w:rsid w:val="00F31EBA"/>
    <w:rsid w:val="00F33B27"/>
    <w:rsid w:val="00F4378B"/>
    <w:rsid w:val="00F51A66"/>
    <w:rsid w:val="00F57F32"/>
    <w:rsid w:val="00F60393"/>
    <w:rsid w:val="00F706AA"/>
    <w:rsid w:val="00F71EE9"/>
    <w:rsid w:val="00F876FA"/>
    <w:rsid w:val="00F90150"/>
    <w:rsid w:val="00FA2D9E"/>
    <w:rsid w:val="00FB02EC"/>
    <w:rsid w:val="00FB08AD"/>
    <w:rsid w:val="00FB0979"/>
    <w:rsid w:val="00FB0A2E"/>
    <w:rsid w:val="00FB5E98"/>
    <w:rsid w:val="00FB6F1D"/>
    <w:rsid w:val="00FC3C79"/>
    <w:rsid w:val="00FC4CE8"/>
    <w:rsid w:val="00FC6E90"/>
    <w:rsid w:val="00FD4327"/>
    <w:rsid w:val="00FD4550"/>
    <w:rsid w:val="00FD5876"/>
    <w:rsid w:val="00FD747C"/>
    <w:rsid w:val="00FF22B1"/>
    <w:rsid w:val="00FF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A5C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A5C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F558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876F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5C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A5C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F0F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DF558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743D1D"/>
    <w:pPr>
      <w:ind w:left="720"/>
      <w:contextualSpacing/>
    </w:pPr>
  </w:style>
  <w:style w:type="table" w:styleId="TableGrid">
    <w:name w:val="Table Grid"/>
    <w:basedOn w:val="TableNormal"/>
    <w:uiPriority w:val="59"/>
    <w:rsid w:val="00FF22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7661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B2965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F876FA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A5C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A5C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F558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876F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5C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A5C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F0F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DF558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743D1D"/>
    <w:pPr>
      <w:ind w:left="720"/>
      <w:contextualSpacing/>
    </w:pPr>
  </w:style>
  <w:style w:type="table" w:styleId="TableGrid">
    <w:name w:val="Table Grid"/>
    <w:basedOn w:val="TableNormal"/>
    <w:uiPriority w:val="59"/>
    <w:rsid w:val="00FF22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7661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B2965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F876FA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jpeg"/><Relationship Id="rId18" Type="http://schemas.openxmlformats.org/officeDocument/2006/relationships/image" Target="media/image5.jpe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docs.microsoft.com/en-us/azure/iot-hub/iot-hub-live-data-visualization-in-power-bi" TargetMode="External"/><Relationship Id="rId7" Type="http://schemas.openxmlformats.org/officeDocument/2006/relationships/hyperlink" Target="https://github.com/neeraj-khanna/azure-iot-device-ecosystem/blob/master/manage_iot_hub.md" TargetMode="External"/><Relationship Id="rId12" Type="http://schemas.openxmlformats.org/officeDocument/2006/relationships/hyperlink" Target="https://www.microsoft.com/en-us/research/publication/device-identity-dice-riot-keys-certificates/" TargetMode="External"/><Relationship Id="rId17" Type="http://schemas.openxmlformats.org/officeDocument/2006/relationships/image" Target="media/image4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github.com/fsautomata/azure-iot-sdks/blob/master/tools/DeviceExplorer/doc/how_to_use_device_explorer.md" TargetMode="External"/><Relationship Id="rId20" Type="http://schemas.openxmlformats.org/officeDocument/2006/relationships/hyperlink" Target="https://docs.microsoft.com/en-us/azure/iot-hub/iot-hub-store-data-in-azure-table-storag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github.com/neeraj-khanna/azure-iot-device-ecosystem/blob/master/setup_iothub.md" TargetMode="External"/><Relationship Id="rId11" Type="http://schemas.openxmlformats.org/officeDocument/2006/relationships/hyperlink" Target="https://docs.microsoft.com/en-us/azure/iot-hub/iot-hub-devguide-security" TargetMode="External"/><Relationship Id="rId24" Type="http://schemas.openxmlformats.org/officeDocument/2006/relationships/hyperlink" Target="https://docs.microsoft.com/en-us/azure/iot-hub/iot-hub-monitoring-notifications-with-azure-logic-app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github.com/fsautomata/azure-iot-sdks/blob/master/tools/DeviceExplorer/doc/how_to_use_device_explorer.md" TargetMode="External"/><Relationship Id="rId23" Type="http://schemas.openxmlformats.org/officeDocument/2006/relationships/hyperlink" Target="https://docs.microsoft.com/en-us/azure/iot-hub/iot-hub-weather-forecast-machine-learning" TargetMode="External"/><Relationship Id="rId10" Type="http://schemas.openxmlformats.org/officeDocument/2006/relationships/hyperlink" Target="https://github.com/Microsoft/azure-docs/blob/master/includes/iot-secure-your-deployment.md" TargetMode="External"/><Relationship Id="rId19" Type="http://schemas.openxmlformats.org/officeDocument/2006/relationships/hyperlink" Target="https://docs.microsoft.com/en-us/azure/iot-hub/iot-hub-explorer-cloud-device-messag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crochip.com/SWLibraryWeb/product.aspx?product=CEC1702_AZURE_IOT" TargetMode="External"/><Relationship Id="rId14" Type="http://schemas.openxmlformats.org/officeDocument/2006/relationships/image" Target="media/image3.png"/><Relationship Id="rId22" Type="http://schemas.openxmlformats.org/officeDocument/2006/relationships/hyperlink" Target="https://docs.microsoft.com/en-us/azure/iot-hub/iot-hub-live-data-visualization-in-web-app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9092</TotalTime>
  <Pages>13</Pages>
  <Words>2873</Words>
  <Characters>16380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Microchip Technology Inc.</Company>
  <LinksUpToDate>false</LinksUpToDate>
  <CharactersWithSpaces>19215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 Vasanth - C15444</dc:creator>
  <cp:lastModifiedBy>Akshaya Karthikeyan - I17306</cp:lastModifiedBy>
  <cp:revision>394</cp:revision>
  <dcterms:created xsi:type="dcterms:W3CDTF">2017-04-11T15:12:00Z</dcterms:created>
  <dcterms:modified xsi:type="dcterms:W3CDTF">2017-12-28T15:34:00Z</dcterms:modified>
</cp:coreProperties>
</file>